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074C8" w14:textId="4242095B" w:rsidR="00BB49A4" w:rsidRPr="005D3618" w:rsidRDefault="00BB49A4" w:rsidP="00FD69D2">
      <w:pPr>
        <w:tabs>
          <w:tab w:val="left" w:pos="7740"/>
        </w:tabs>
        <w:spacing w:line="300" w:lineRule="auto"/>
        <w:rPr>
          <w:rFonts w:ascii="Arial" w:hAnsi="Arial" w:cs="Arial"/>
          <w:color w:val="000000"/>
          <w:sz w:val="22"/>
          <w:szCs w:val="22"/>
          <w:lang w:val="en-US"/>
          <w:rPrChange w:id="0" w:author="WezelHeike" w:date="2018-02-28T08:54:00Z">
            <w:rPr>
              <w:rFonts w:ascii="Arial" w:hAnsi="Arial" w:cs="Arial"/>
              <w:color w:val="000000"/>
              <w:sz w:val="22"/>
              <w:szCs w:val="22"/>
            </w:rPr>
          </w:rPrChange>
        </w:rPr>
      </w:pPr>
      <w:r w:rsidRPr="005D3618">
        <w:rPr>
          <w:rFonts w:ascii="Arial" w:hAnsi="Arial" w:cs="Arial"/>
          <w:color w:val="000000"/>
          <w:sz w:val="22"/>
          <w:szCs w:val="22"/>
          <w:lang w:val="en-US"/>
          <w:rPrChange w:id="1" w:author="WezelHeike" w:date="2018-02-28T08:54:00Z">
            <w:rPr>
              <w:rFonts w:ascii="Arial" w:hAnsi="Arial" w:cs="Arial"/>
              <w:color w:val="000000"/>
              <w:sz w:val="22"/>
              <w:szCs w:val="22"/>
            </w:rPr>
          </w:rPrChange>
        </w:rPr>
        <w:t>Markgröningen, 01.03.2018</w:t>
      </w:r>
    </w:p>
    <w:p w14:paraId="501CFD63" w14:textId="77777777" w:rsidR="009A7549" w:rsidRPr="005D3618" w:rsidRDefault="00BF6B0B" w:rsidP="00FD69D2">
      <w:pPr>
        <w:spacing w:line="300" w:lineRule="auto"/>
        <w:rPr>
          <w:rFonts w:ascii="Arial" w:hAnsi="Arial" w:cs="Arial"/>
          <w:color w:val="000000" w:themeColor="text1"/>
          <w:sz w:val="28"/>
          <w:szCs w:val="28"/>
          <w:lang w:val="en-US"/>
          <w:rPrChange w:id="2" w:author="WezelHeike" w:date="2018-02-28T08:54:00Z">
            <w:rPr>
              <w:rFonts w:ascii="Arial" w:hAnsi="Arial" w:cs="Arial"/>
              <w:color w:val="000000" w:themeColor="text1"/>
              <w:sz w:val="28"/>
              <w:szCs w:val="28"/>
            </w:rPr>
          </w:rPrChange>
        </w:rPr>
      </w:pPr>
      <w:r w:rsidRPr="005D3618">
        <w:rPr>
          <w:rFonts w:ascii="Arial" w:hAnsi="Arial" w:cs="Arial"/>
          <w:color w:val="000000" w:themeColor="text1"/>
          <w:sz w:val="28"/>
          <w:szCs w:val="28"/>
          <w:lang w:val="en-US"/>
          <w:rPrChange w:id="3" w:author="WezelHeike" w:date="2018-02-28T08:54:00Z">
            <w:rPr>
              <w:rFonts w:ascii="Arial" w:hAnsi="Arial" w:cs="Arial"/>
              <w:color w:val="000000" w:themeColor="text1"/>
              <w:sz w:val="28"/>
              <w:szCs w:val="28"/>
            </w:rPr>
          </w:rPrChange>
        </w:rPr>
        <w:br/>
        <w:t xml:space="preserve">Universally applicable and robust - the new profile dampers from norelem </w:t>
      </w:r>
    </w:p>
    <w:p w14:paraId="0331ABEA" w14:textId="77777777" w:rsidR="006167E9" w:rsidRPr="005D3618" w:rsidRDefault="006167E9" w:rsidP="00FD69D2">
      <w:pPr>
        <w:spacing w:line="300" w:lineRule="auto"/>
        <w:rPr>
          <w:rFonts w:ascii="Arial" w:hAnsi="Arial" w:cs="Arial"/>
          <w:color w:val="000000" w:themeColor="text1"/>
          <w:sz w:val="22"/>
          <w:szCs w:val="22"/>
          <w:u w:val="single"/>
          <w:lang w:val="en-US"/>
          <w:rPrChange w:id="4" w:author="WezelHeike" w:date="2018-02-28T08:54:00Z">
            <w:rPr>
              <w:rFonts w:ascii="Arial" w:hAnsi="Arial" w:cs="Arial"/>
              <w:color w:val="000000" w:themeColor="text1"/>
              <w:sz w:val="22"/>
              <w:szCs w:val="22"/>
              <w:u w:val="single"/>
            </w:rPr>
          </w:rPrChange>
        </w:rPr>
      </w:pPr>
    </w:p>
    <w:p w14:paraId="239CE788" w14:textId="77777777" w:rsidR="00B9449E" w:rsidRPr="005D3618" w:rsidRDefault="006167E9" w:rsidP="00B9449E">
      <w:pPr>
        <w:spacing w:line="300" w:lineRule="auto"/>
        <w:rPr>
          <w:rFonts w:ascii="Arial" w:hAnsi="Arial" w:cs="Arial"/>
          <w:color w:val="000000" w:themeColor="text1"/>
          <w:sz w:val="22"/>
          <w:szCs w:val="22"/>
          <w:u w:val="single"/>
          <w:lang w:val="en-US"/>
          <w:rPrChange w:id="5" w:author="WezelHeike" w:date="2018-02-28T08:54:00Z">
            <w:rPr>
              <w:rFonts w:ascii="Arial" w:hAnsi="Arial" w:cs="Arial"/>
              <w:color w:val="000000" w:themeColor="text1"/>
              <w:sz w:val="22"/>
              <w:szCs w:val="22"/>
              <w:u w:val="single"/>
            </w:rPr>
          </w:rPrChange>
        </w:rPr>
      </w:pPr>
      <w:r w:rsidRPr="005D3618">
        <w:rPr>
          <w:rFonts w:ascii="Arial" w:hAnsi="Arial" w:cs="Arial"/>
          <w:color w:val="000000" w:themeColor="text1"/>
          <w:sz w:val="22"/>
          <w:szCs w:val="22"/>
          <w:u w:val="single"/>
          <w:lang w:val="en-US"/>
          <w:rPrChange w:id="6" w:author="WezelHeike" w:date="2018-02-28T08:54:00Z">
            <w:rPr>
              <w:rFonts w:ascii="Arial" w:hAnsi="Arial" w:cs="Arial"/>
              <w:color w:val="000000" w:themeColor="text1"/>
              <w:sz w:val="22"/>
              <w:szCs w:val="22"/>
              <w:u w:val="single"/>
            </w:rPr>
          </w:rPrChange>
        </w:rPr>
        <w:t xml:space="preserve">High performance Co-polyester elastomer dampening elements for reliable energy reduction </w:t>
      </w:r>
    </w:p>
    <w:p w14:paraId="556B16BD" w14:textId="77777777" w:rsidR="00B9449E" w:rsidRPr="005D3618" w:rsidRDefault="00B9449E" w:rsidP="00B9449E">
      <w:pPr>
        <w:spacing w:line="300" w:lineRule="auto"/>
        <w:rPr>
          <w:rFonts w:ascii="Arial" w:hAnsi="Arial" w:cs="Arial"/>
          <w:color w:val="000000" w:themeColor="text1"/>
          <w:sz w:val="22"/>
          <w:szCs w:val="22"/>
          <w:u w:val="single"/>
          <w:lang w:val="en-US"/>
          <w:rPrChange w:id="7" w:author="WezelHeike" w:date="2018-02-28T08:54:00Z">
            <w:rPr>
              <w:rFonts w:ascii="Arial" w:hAnsi="Arial" w:cs="Arial"/>
              <w:color w:val="000000" w:themeColor="text1"/>
              <w:sz w:val="22"/>
              <w:szCs w:val="22"/>
              <w:u w:val="single"/>
            </w:rPr>
          </w:rPrChange>
        </w:rPr>
      </w:pPr>
    </w:p>
    <w:p w14:paraId="08542256" w14:textId="77777777" w:rsidR="006167E9" w:rsidRPr="005D3618" w:rsidRDefault="0049772D" w:rsidP="00B9449E">
      <w:pPr>
        <w:spacing w:line="300" w:lineRule="auto"/>
        <w:rPr>
          <w:rFonts w:ascii="Arial" w:hAnsi="Arial" w:cs="Arial"/>
          <w:b/>
          <w:sz w:val="22"/>
          <w:szCs w:val="22"/>
          <w:lang w:val="en-US"/>
          <w:rPrChange w:id="8" w:author="WezelHeike" w:date="2018-02-28T08:54:00Z">
            <w:rPr>
              <w:rFonts w:ascii="Arial" w:hAnsi="Arial" w:cs="Arial"/>
              <w:b/>
              <w:sz w:val="22"/>
              <w:szCs w:val="22"/>
            </w:rPr>
          </w:rPrChange>
        </w:rPr>
      </w:pPr>
      <w:proofErr w:type="gramStart"/>
      <w:r w:rsidRPr="005D3618">
        <w:rPr>
          <w:rFonts w:ascii="Arial" w:hAnsi="Arial" w:cs="Arial"/>
          <w:b/>
          <w:sz w:val="22"/>
          <w:szCs w:val="22"/>
          <w:lang w:val="en-US"/>
          <w:rPrChange w:id="9" w:author="WezelHeike" w:date="2018-02-28T08:54:00Z">
            <w:rPr>
              <w:rFonts w:ascii="Arial" w:hAnsi="Arial" w:cs="Arial"/>
              <w:b/>
              <w:sz w:val="22"/>
              <w:szCs w:val="22"/>
            </w:rPr>
          </w:rPrChange>
        </w:rPr>
        <w:t>norelem</w:t>
      </w:r>
      <w:proofErr w:type="gramEnd"/>
      <w:r w:rsidRPr="005D3618">
        <w:rPr>
          <w:rFonts w:ascii="Arial" w:hAnsi="Arial" w:cs="Arial"/>
          <w:b/>
          <w:sz w:val="22"/>
          <w:szCs w:val="22"/>
          <w:lang w:val="en-US"/>
          <w:rPrChange w:id="10" w:author="WezelHeike" w:date="2018-02-28T08:54:00Z">
            <w:rPr>
              <w:rFonts w:ascii="Arial" w:hAnsi="Arial" w:cs="Arial"/>
              <w:b/>
              <w:sz w:val="22"/>
              <w:szCs w:val="22"/>
            </w:rPr>
          </w:rPrChange>
        </w:rPr>
        <w:t xml:space="preserve"> has expanded the product range with four different types of profile dampers. The high performance Co-polyester elastomer dampening elements ensure a reliable and constant energy reduction by many applications. They are ideal for end position dampening in such things as machine tools, fixtures, by linear technology and by hydraulic and pneumatic applications.</w:t>
      </w:r>
    </w:p>
    <w:p w14:paraId="1EB5F045" w14:textId="77777777" w:rsidR="006167E9" w:rsidRPr="005D3618" w:rsidRDefault="006167E9" w:rsidP="006167E9">
      <w:pPr>
        <w:rPr>
          <w:lang w:val="en-US"/>
          <w:rPrChange w:id="11" w:author="WezelHeike" w:date="2018-02-28T08:54:00Z">
            <w:rPr/>
          </w:rPrChange>
        </w:rPr>
      </w:pPr>
    </w:p>
    <w:p w14:paraId="44CF554B" w14:textId="77777777" w:rsidR="00E86C7D" w:rsidRPr="005D3618" w:rsidRDefault="002B6F85" w:rsidP="006167E9">
      <w:pPr>
        <w:pStyle w:val="berschrift8"/>
        <w:spacing w:before="0" w:after="0" w:line="300" w:lineRule="auto"/>
        <w:rPr>
          <w:rFonts w:ascii="Arial" w:hAnsi="Arial" w:cs="Arial"/>
          <w:b w:val="0"/>
          <w:i w:val="0"/>
          <w:iCs w:val="0"/>
          <w:sz w:val="22"/>
          <w:szCs w:val="22"/>
          <w:lang w:val="en-US"/>
          <w:rPrChange w:id="12" w:author="WezelHeike" w:date="2018-02-28T08:54:00Z">
            <w:rPr>
              <w:rFonts w:ascii="Arial" w:hAnsi="Arial" w:cs="Arial"/>
              <w:b w:val="0"/>
              <w:i w:val="0"/>
              <w:iCs w:val="0"/>
              <w:sz w:val="22"/>
              <w:szCs w:val="22"/>
            </w:rPr>
          </w:rPrChange>
        </w:rPr>
      </w:pPr>
      <w:r w:rsidRPr="005D3618">
        <w:rPr>
          <w:rFonts w:ascii="Arial" w:hAnsi="Arial" w:cs="Arial"/>
          <w:b w:val="0"/>
          <w:i w:val="0"/>
          <w:iCs w:val="0"/>
          <w:sz w:val="22"/>
          <w:szCs w:val="22"/>
          <w:lang w:val="en-US"/>
          <w:rPrChange w:id="13" w:author="WezelHeike" w:date="2018-02-28T08:54:00Z">
            <w:rPr>
              <w:rFonts w:ascii="Arial" w:hAnsi="Arial" w:cs="Arial"/>
              <w:b w:val="0"/>
              <w:i w:val="0"/>
              <w:iCs w:val="0"/>
              <w:sz w:val="22"/>
              <w:szCs w:val="22"/>
            </w:rPr>
          </w:rPrChange>
        </w:rPr>
        <w:t xml:space="preserve">High forces are often present in industrial machines and plants. </w:t>
      </w:r>
      <w:proofErr w:type="gramStart"/>
      <w:r w:rsidRPr="005D3618">
        <w:rPr>
          <w:rFonts w:ascii="Arial" w:hAnsi="Arial" w:cs="Arial"/>
          <w:b w:val="0"/>
          <w:i w:val="0"/>
          <w:iCs w:val="0"/>
          <w:sz w:val="22"/>
          <w:szCs w:val="22"/>
          <w:lang w:val="en-US"/>
          <w:rPrChange w:id="14" w:author="WezelHeike" w:date="2018-02-28T08:54:00Z">
            <w:rPr>
              <w:rFonts w:ascii="Arial" w:hAnsi="Arial" w:cs="Arial"/>
              <w:b w:val="0"/>
              <w:i w:val="0"/>
              <w:iCs w:val="0"/>
              <w:sz w:val="22"/>
              <w:szCs w:val="22"/>
            </w:rPr>
          </w:rPrChange>
        </w:rPr>
        <w:t>To effectively dampen</w:t>
      </w:r>
      <w:proofErr w:type="gramEnd"/>
      <w:r w:rsidRPr="005D3618">
        <w:rPr>
          <w:rFonts w:ascii="Arial" w:hAnsi="Arial" w:cs="Arial"/>
          <w:b w:val="0"/>
          <w:i w:val="0"/>
          <w:iCs w:val="0"/>
          <w:sz w:val="22"/>
          <w:szCs w:val="22"/>
          <w:lang w:val="en-US"/>
          <w:rPrChange w:id="15" w:author="WezelHeike" w:date="2018-02-28T08:54:00Z">
            <w:rPr>
              <w:rFonts w:ascii="Arial" w:hAnsi="Arial" w:cs="Arial"/>
              <w:b w:val="0"/>
              <w:i w:val="0"/>
              <w:iCs w:val="0"/>
              <w:sz w:val="22"/>
              <w:szCs w:val="22"/>
            </w:rPr>
          </w:rPrChange>
        </w:rPr>
        <w:t xml:space="preserve"> movements norelem has added functional, robust and universally applicable profile dampers to the product portfolio. They are maintenance-free, suitable for emergency stops or permanent applications and have a long life expectancy. They </w:t>
      </w:r>
      <w:proofErr w:type="gramStart"/>
      <w:r w:rsidRPr="005D3618">
        <w:rPr>
          <w:rFonts w:ascii="Arial" w:hAnsi="Arial" w:cs="Arial"/>
          <w:b w:val="0"/>
          <w:i w:val="0"/>
          <w:iCs w:val="0"/>
          <w:sz w:val="22"/>
          <w:szCs w:val="22"/>
          <w:lang w:val="en-US"/>
          <w:rPrChange w:id="16" w:author="WezelHeike" w:date="2018-02-28T08:54:00Z">
            <w:rPr>
              <w:rFonts w:ascii="Arial" w:hAnsi="Arial" w:cs="Arial"/>
              <w:b w:val="0"/>
              <w:i w:val="0"/>
              <w:iCs w:val="0"/>
              <w:sz w:val="22"/>
              <w:szCs w:val="22"/>
            </w:rPr>
          </w:rPrChange>
        </w:rPr>
        <w:t>are supplied</w:t>
      </w:r>
      <w:proofErr w:type="gramEnd"/>
      <w:r w:rsidRPr="005D3618">
        <w:rPr>
          <w:rFonts w:ascii="Arial" w:hAnsi="Arial" w:cs="Arial"/>
          <w:b w:val="0"/>
          <w:i w:val="0"/>
          <w:iCs w:val="0"/>
          <w:sz w:val="22"/>
          <w:szCs w:val="22"/>
          <w:lang w:val="en-US"/>
          <w:rPrChange w:id="17" w:author="WezelHeike" w:date="2018-02-28T08:54:00Z">
            <w:rPr>
              <w:rFonts w:ascii="Arial" w:hAnsi="Arial" w:cs="Arial"/>
              <w:b w:val="0"/>
              <w:i w:val="0"/>
              <w:iCs w:val="0"/>
              <w:sz w:val="22"/>
              <w:szCs w:val="22"/>
            </w:rPr>
          </w:rPrChange>
        </w:rPr>
        <w:t xml:space="preserve"> ready to install with a special fastening screw and offer a very good price/performance ratio.</w:t>
      </w:r>
    </w:p>
    <w:p w14:paraId="6107E9FF" w14:textId="77777777" w:rsidR="00E86C7D" w:rsidRPr="005D3618" w:rsidRDefault="00E86C7D" w:rsidP="006167E9">
      <w:pPr>
        <w:pStyle w:val="berschrift8"/>
        <w:spacing w:before="0" w:after="0" w:line="300" w:lineRule="auto"/>
        <w:rPr>
          <w:rFonts w:ascii="Arial" w:hAnsi="Arial" w:cs="Arial"/>
          <w:i w:val="0"/>
          <w:iCs w:val="0"/>
          <w:sz w:val="22"/>
          <w:szCs w:val="22"/>
          <w:lang w:val="en-US"/>
          <w:rPrChange w:id="18" w:author="WezelHeike" w:date="2018-02-28T08:54:00Z">
            <w:rPr>
              <w:rFonts w:ascii="Arial" w:hAnsi="Arial" w:cs="Arial"/>
              <w:i w:val="0"/>
              <w:iCs w:val="0"/>
              <w:sz w:val="22"/>
              <w:szCs w:val="22"/>
            </w:rPr>
          </w:rPrChange>
        </w:rPr>
      </w:pPr>
    </w:p>
    <w:p w14:paraId="07A8CDFB" w14:textId="77777777" w:rsidR="00E86C7D" w:rsidRPr="005D3618" w:rsidRDefault="00E86C7D" w:rsidP="006167E9">
      <w:pPr>
        <w:pStyle w:val="berschrift8"/>
        <w:spacing w:before="0" w:after="0" w:line="300" w:lineRule="auto"/>
        <w:rPr>
          <w:rFonts w:ascii="Arial" w:hAnsi="Arial" w:cs="Arial"/>
          <w:i w:val="0"/>
          <w:iCs w:val="0"/>
          <w:sz w:val="22"/>
          <w:szCs w:val="22"/>
          <w:lang w:val="en-US"/>
          <w:rPrChange w:id="19" w:author="WezelHeike" w:date="2018-02-28T08:54:00Z">
            <w:rPr>
              <w:rFonts w:ascii="Arial" w:hAnsi="Arial" w:cs="Arial"/>
              <w:i w:val="0"/>
              <w:iCs w:val="0"/>
              <w:sz w:val="22"/>
              <w:szCs w:val="22"/>
            </w:rPr>
          </w:rPrChange>
        </w:rPr>
      </w:pPr>
      <w:r w:rsidRPr="005D3618">
        <w:rPr>
          <w:rFonts w:ascii="Arial" w:hAnsi="Arial" w:cs="Arial"/>
          <w:i w:val="0"/>
          <w:iCs w:val="0"/>
          <w:sz w:val="22"/>
          <w:szCs w:val="22"/>
          <w:lang w:val="en-US"/>
          <w:rPrChange w:id="20" w:author="WezelHeike" w:date="2018-02-28T08:54:00Z">
            <w:rPr>
              <w:rFonts w:ascii="Arial" w:hAnsi="Arial" w:cs="Arial"/>
              <w:i w:val="0"/>
              <w:iCs w:val="0"/>
              <w:sz w:val="22"/>
              <w:szCs w:val="22"/>
            </w:rPr>
          </w:rPrChange>
        </w:rPr>
        <w:t>Diverse uses in rough environments</w:t>
      </w:r>
    </w:p>
    <w:p w14:paraId="71F2D0B3" w14:textId="77777777" w:rsidR="00E86C7D" w:rsidRPr="005D3618" w:rsidRDefault="00E86C7D" w:rsidP="00E86C7D">
      <w:pPr>
        <w:rPr>
          <w:lang w:val="en-US"/>
          <w:rPrChange w:id="21" w:author="WezelHeike" w:date="2018-02-28T08:54:00Z">
            <w:rPr/>
          </w:rPrChange>
        </w:rPr>
      </w:pPr>
    </w:p>
    <w:p w14:paraId="0B3D5DEA" w14:textId="77777777" w:rsidR="00E86C7D" w:rsidRPr="005D3618" w:rsidRDefault="006167E9" w:rsidP="006167E9">
      <w:pPr>
        <w:pStyle w:val="berschrift8"/>
        <w:spacing w:before="0" w:after="0" w:line="300" w:lineRule="auto"/>
        <w:rPr>
          <w:rFonts w:ascii="Arial" w:hAnsi="Arial" w:cs="Arial"/>
          <w:b w:val="0"/>
          <w:i w:val="0"/>
          <w:iCs w:val="0"/>
          <w:sz w:val="22"/>
          <w:szCs w:val="22"/>
          <w:lang w:val="en-US"/>
          <w:rPrChange w:id="22" w:author="WezelHeike" w:date="2018-02-28T08:54:00Z">
            <w:rPr>
              <w:rFonts w:ascii="Arial" w:hAnsi="Arial" w:cs="Arial"/>
              <w:b w:val="0"/>
              <w:i w:val="0"/>
              <w:iCs w:val="0"/>
              <w:sz w:val="22"/>
              <w:szCs w:val="22"/>
            </w:rPr>
          </w:rPrChange>
        </w:rPr>
      </w:pPr>
      <w:r w:rsidRPr="005D3618">
        <w:rPr>
          <w:rFonts w:ascii="Arial" w:hAnsi="Arial" w:cs="Arial"/>
          <w:b w:val="0"/>
          <w:i w:val="0"/>
          <w:iCs w:val="0"/>
          <w:sz w:val="22"/>
          <w:szCs w:val="22"/>
          <w:lang w:val="en-US"/>
          <w:rPrChange w:id="23" w:author="WezelHeike" w:date="2018-02-28T08:54:00Z">
            <w:rPr>
              <w:rFonts w:ascii="Arial" w:hAnsi="Arial" w:cs="Arial"/>
              <w:b w:val="0"/>
              <w:i w:val="0"/>
              <w:iCs w:val="0"/>
              <w:sz w:val="22"/>
              <w:szCs w:val="22"/>
            </w:rPr>
          </w:rPrChange>
        </w:rPr>
        <w:t xml:space="preserve">The robust dampening elements are resistant to microbes, salt water and chemicals and have a very good UV and ozone resistance. They are suitable for applications with a temperature range of between </w:t>
      </w:r>
      <w:proofErr w:type="gramStart"/>
      <w:r w:rsidRPr="005D3618">
        <w:rPr>
          <w:rFonts w:ascii="Arial" w:hAnsi="Arial" w:cs="Arial"/>
          <w:b w:val="0"/>
          <w:i w:val="0"/>
          <w:iCs w:val="0"/>
          <w:sz w:val="22"/>
          <w:szCs w:val="22"/>
          <w:lang w:val="en-US"/>
          <w:rPrChange w:id="24" w:author="WezelHeike" w:date="2018-02-28T08:54:00Z">
            <w:rPr>
              <w:rFonts w:ascii="Arial" w:hAnsi="Arial" w:cs="Arial"/>
              <w:b w:val="0"/>
              <w:i w:val="0"/>
              <w:iCs w:val="0"/>
              <w:sz w:val="22"/>
              <w:szCs w:val="22"/>
            </w:rPr>
          </w:rPrChange>
        </w:rPr>
        <w:t>-40 °C</w:t>
      </w:r>
      <w:proofErr w:type="gramEnd"/>
      <w:r w:rsidRPr="005D3618">
        <w:rPr>
          <w:rFonts w:ascii="Arial" w:hAnsi="Arial" w:cs="Arial"/>
          <w:b w:val="0"/>
          <w:i w:val="0"/>
          <w:iCs w:val="0"/>
          <w:sz w:val="22"/>
          <w:szCs w:val="22"/>
          <w:lang w:val="en-US"/>
          <w:rPrChange w:id="25" w:author="WezelHeike" w:date="2018-02-28T08:54:00Z">
            <w:rPr>
              <w:rFonts w:ascii="Arial" w:hAnsi="Arial" w:cs="Arial"/>
              <w:b w:val="0"/>
              <w:i w:val="0"/>
              <w:iCs w:val="0"/>
              <w:sz w:val="22"/>
              <w:szCs w:val="22"/>
            </w:rPr>
          </w:rPrChange>
        </w:rPr>
        <w:t xml:space="preserve"> and +90 °C.</w:t>
      </w:r>
    </w:p>
    <w:p w14:paraId="4C48894A" w14:textId="77777777" w:rsidR="0049772D" w:rsidRPr="005D3618" w:rsidRDefault="006167E9" w:rsidP="006167E9">
      <w:pPr>
        <w:pStyle w:val="berschrift8"/>
        <w:spacing w:before="0" w:after="0" w:line="300" w:lineRule="auto"/>
        <w:rPr>
          <w:rFonts w:ascii="Arial" w:hAnsi="Arial" w:cs="Arial"/>
          <w:b w:val="0"/>
          <w:i w:val="0"/>
          <w:iCs w:val="0"/>
          <w:sz w:val="22"/>
          <w:szCs w:val="22"/>
          <w:lang w:val="en-US"/>
          <w:rPrChange w:id="26" w:author="WezelHeike" w:date="2018-02-28T08:54:00Z">
            <w:rPr>
              <w:rFonts w:ascii="Arial" w:hAnsi="Arial" w:cs="Arial"/>
              <w:b w:val="0"/>
              <w:i w:val="0"/>
              <w:iCs w:val="0"/>
              <w:sz w:val="22"/>
              <w:szCs w:val="22"/>
            </w:rPr>
          </w:rPrChange>
        </w:rPr>
      </w:pPr>
      <w:r w:rsidRPr="005D3618">
        <w:rPr>
          <w:rFonts w:ascii="Arial" w:hAnsi="Arial" w:cs="Arial"/>
          <w:b w:val="0"/>
          <w:i w:val="0"/>
          <w:iCs w:val="0"/>
          <w:sz w:val="22"/>
          <w:szCs w:val="22"/>
          <w:lang w:val="en-US"/>
          <w:rPrChange w:id="27" w:author="WezelHeike" w:date="2018-02-28T08:54:00Z">
            <w:rPr>
              <w:rFonts w:ascii="Arial" w:hAnsi="Arial" w:cs="Arial"/>
              <w:b w:val="0"/>
              <w:i w:val="0"/>
              <w:iCs w:val="0"/>
              <w:sz w:val="22"/>
              <w:szCs w:val="22"/>
            </w:rPr>
          </w:rPrChange>
        </w:rPr>
        <w:br/>
        <w:t xml:space="preserve">The profile dampers are available in the versions axial damping, axial damping soft version, radial damping und radial damping hard version. The material hardness is Shore 55D or Shore 40D depending on the version. The energy reduction is up to 73 % by a dynamic force of up to 35000 N. The radial types enable a very </w:t>
      </w:r>
      <w:r w:rsidRPr="005D3618">
        <w:rPr>
          <w:rFonts w:ascii="Arial" w:hAnsi="Arial" w:cs="Arial"/>
          <w:b w:val="0"/>
          <w:i w:val="0"/>
          <w:iCs w:val="0"/>
          <w:sz w:val="22"/>
          <w:szCs w:val="22"/>
          <w:lang w:val="en-US"/>
          <w:rPrChange w:id="28" w:author="WezelHeike" w:date="2018-02-28T08:54:00Z">
            <w:rPr>
              <w:rFonts w:ascii="Arial" w:hAnsi="Arial" w:cs="Arial"/>
              <w:b w:val="0"/>
              <w:i w:val="0"/>
              <w:iCs w:val="0"/>
              <w:sz w:val="22"/>
              <w:szCs w:val="22"/>
            </w:rPr>
          </w:rPrChange>
        </w:rPr>
        <w:lastRenderedPageBreak/>
        <w:t>long and soft braking effect with increasing energy reduction at the end of travel.</w:t>
      </w:r>
    </w:p>
    <w:p w14:paraId="15C7A6F7" w14:textId="77777777" w:rsidR="0049772D" w:rsidRPr="005D3618" w:rsidRDefault="0049772D" w:rsidP="0049772D">
      <w:pPr>
        <w:rPr>
          <w:lang w:val="en-US"/>
          <w:rPrChange w:id="29" w:author="WezelHeike" w:date="2018-02-28T08:54:00Z">
            <w:rPr/>
          </w:rPrChange>
        </w:rPr>
      </w:pPr>
    </w:p>
    <w:p w14:paraId="69B1804E" w14:textId="77777777" w:rsidR="009D4427" w:rsidRPr="005D3618" w:rsidRDefault="009D4427" w:rsidP="009D4427">
      <w:pPr>
        <w:pStyle w:val="Kommentartext"/>
        <w:rPr>
          <w:rFonts w:ascii="Arial" w:hAnsi="Arial" w:cs="Arial"/>
          <w:color w:val="000000"/>
          <w:sz w:val="22"/>
          <w:szCs w:val="22"/>
          <w:lang w:val="en-US"/>
          <w:rPrChange w:id="30" w:author="WezelHeike" w:date="2018-02-28T08:54:00Z">
            <w:rPr>
              <w:rFonts w:ascii="Arial" w:hAnsi="Arial" w:cs="Arial"/>
              <w:color w:val="000000"/>
              <w:sz w:val="22"/>
              <w:szCs w:val="22"/>
            </w:rPr>
          </w:rPrChange>
        </w:rPr>
      </w:pPr>
      <w:r w:rsidRPr="005D3618">
        <w:rPr>
          <w:rFonts w:ascii="Arial" w:hAnsi="Arial" w:cs="Arial"/>
          <w:color w:val="000000"/>
          <w:sz w:val="22"/>
          <w:szCs w:val="22"/>
          <w:lang w:val="en-US"/>
          <w:rPrChange w:id="31" w:author="WezelHeike" w:date="2018-02-28T08:54:00Z">
            <w:rPr>
              <w:rFonts w:ascii="Arial" w:hAnsi="Arial" w:cs="Arial"/>
              <w:color w:val="000000"/>
              <w:sz w:val="22"/>
              <w:szCs w:val="22"/>
            </w:rPr>
          </w:rPrChange>
        </w:rPr>
        <w:t xml:space="preserve">The new profile dampers </w:t>
      </w:r>
      <w:proofErr w:type="gramStart"/>
      <w:r w:rsidRPr="005D3618">
        <w:rPr>
          <w:rFonts w:ascii="Arial" w:hAnsi="Arial" w:cs="Arial"/>
          <w:color w:val="000000"/>
          <w:sz w:val="22"/>
          <w:szCs w:val="22"/>
          <w:lang w:val="en-US"/>
          <w:rPrChange w:id="32" w:author="WezelHeike" w:date="2018-02-28T08:54:00Z">
            <w:rPr>
              <w:rFonts w:ascii="Arial" w:hAnsi="Arial" w:cs="Arial"/>
              <w:color w:val="000000"/>
              <w:sz w:val="22"/>
              <w:szCs w:val="22"/>
            </w:rPr>
          </w:rPrChange>
        </w:rPr>
        <w:t>can be ordered</w:t>
      </w:r>
      <w:proofErr w:type="gramEnd"/>
      <w:r w:rsidRPr="005D3618">
        <w:rPr>
          <w:rFonts w:ascii="Arial" w:hAnsi="Arial" w:cs="Arial"/>
          <w:color w:val="000000"/>
          <w:sz w:val="22"/>
          <w:szCs w:val="22"/>
          <w:lang w:val="en-US"/>
          <w:rPrChange w:id="33" w:author="WezelHeike" w:date="2018-02-28T08:54:00Z">
            <w:rPr>
              <w:rFonts w:ascii="Arial" w:hAnsi="Arial" w:cs="Arial"/>
              <w:color w:val="000000"/>
              <w:sz w:val="22"/>
              <w:szCs w:val="22"/>
            </w:rPr>
          </w:rPrChange>
        </w:rPr>
        <w:t xml:space="preserve"> from norelem immediately and are available ex stock.</w:t>
      </w:r>
    </w:p>
    <w:p w14:paraId="36A353AB" w14:textId="6304FC12" w:rsidR="008F1DF1" w:rsidRPr="005D3618" w:rsidRDefault="008F1DF1" w:rsidP="008F1DF1">
      <w:pPr>
        <w:rPr>
          <w:lang w:val="en-US"/>
          <w:rPrChange w:id="34" w:author="WezelHeike" w:date="2018-02-28T08:54:00Z">
            <w:rPr/>
          </w:rPrChange>
        </w:rPr>
      </w:pPr>
    </w:p>
    <w:p w14:paraId="001D7365" w14:textId="77777777" w:rsidR="00A96E51" w:rsidRDefault="008F1DF1" w:rsidP="008F1DF1">
      <w:pPr>
        <w:rPr>
          <w:ins w:id="35" w:author="WezelHeike" w:date="2018-02-28T08:59:00Z"/>
          <w:rFonts w:ascii="Arial" w:hAnsi="Arial" w:cs="Arial"/>
          <w:color w:val="000000"/>
          <w:sz w:val="22"/>
          <w:szCs w:val="22"/>
          <w:lang w:val="en-US"/>
        </w:rPr>
      </w:pPr>
      <w:r w:rsidRPr="005D3618">
        <w:rPr>
          <w:rFonts w:ascii="Arial" w:hAnsi="Arial" w:cs="Arial"/>
          <w:color w:val="000000"/>
          <w:sz w:val="22"/>
          <w:szCs w:val="22"/>
          <w:lang w:val="en-US"/>
          <w:rPrChange w:id="36" w:author="WezelHeike" w:date="2018-02-28T08:54:00Z">
            <w:rPr>
              <w:rFonts w:ascii="Arial" w:hAnsi="Arial" w:cs="Arial"/>
              <w:color w:val="000000"/>
              <w:sz w:val="22"/>
              <w:szCs w:val="22"/>
            </w:rPr>
          </w:rPrChange>
        </w:rPr>
        <w:t xml:space="preserve">Characters including spaces: </w:t>
      </w:r>
      <w:ins w:id="37" w:author="WezelHeike" w:date="2018-02-28T08:54:00Z">
        <w:r w:rsidR="005D3618">
          <w:rPr>
            <w:rFonts w:ascii="Arial" w:hAnsi="Arial" w:cs="Arial"/>
            <w:color w:val="000000"/>
            <w:sz w:val="22"/>
            <w:szCs w:val="22"/>
            <w:lang w:val="en-US"/>
          </w:rPr>
          <w:t>1</w:t>
        </w:r>
      </w:ins>
      <w:del w:id="38" w:author="WezelHeike" w:date="2018-02-28T08:54:00Z">
        <w:r w:rsidRPr="005D3618" w:rsidDel="005D3618">
          <w:rPr>
            <w:rFonts w:ascii="Arial" w:hAnsi="Arial" w:cs="Arial"/>
            <w:color w:val="000000"/>
            <w:sz w:val="22"/>
            <w:szCs w:val="22"/>
            <w:lang w:val="en-US"/>
            <w:rPrChange w:id="39" w:author="WezelHeike" w:date="2018-02-28T08:54:00Z">
              <w:rPr>
                <w:rFonts w:ascii="Arial" w:hAnsi="Arial" w:cs="Arial"/>
                <w:color w:val="000000"/>
                <w:sz w:val="22"/>
                <w:szCs w:val="22"/>
              </w:rPr>
            </w:rPrChange>
          </w:rPr>
          <w:delText>2</w:delText>
        </w:r>
      </w:del>
      <w:proofErr w:type="gramStart"/>
      <w:r w:rsidRPr="005D3618">
        <w:rPr>
          <w:rFonts w:ascii="Arial" w:hAnsi="Arial" w:cs="Arial"/>
          <w:color w:val="000000"/>
          <w:sz w:val="22"/>
          <w:szCs w:val="22"/>
          <w:lang w:val="en-US"/>
          <w:rPrChange w:id="40" w:author="WezelHeike" w:date="2018-02-28T08:54:00Z">
            <w:rPr>
              <w:rFonts w:ascii="Arial" w:hAnsi="Arial" w:cs="Arial"/>
              <w:color w:val="000000"/>
              <w:sz w:val="22"/>
              <w:szCs w:val="22"/>
            </w:rPr>
          </w:rPrChange>
        </w:rPr>
        <w:t>,</w:t>
      </w:r>
      <w:ins w:id="41" w:author="WezelHeike" w:date="2018-02-28T08:54:00Z">
        <w:r w:rsidR="005D3618">
          <w:rPr>
            <w:rFonts w:ascii="Arial" w:hAnsi="Arial" w:cs="Arial"/>
            <w:color w:val="000000"/>
            <w:sz w:val="22"/>
            <w:szCs w:val="22"/>
            <w:lang w:val="en-US"/>
          </w:rPr>
          <w:t>704</w:t>
        </w:r>
      </w:ins>
      <w:proofErr w:type="gramEnd"/>
    </w:p>
    <w:p w14:paraId="419543BE" w14:textId="77777777" w:rsidR="00A96E51" w:rsidRDefault="00A96E51" w:rsidP="008F1DF1">
      <w:pPr>
        <w:rPr>
          <w:ins w:id="42" w:author="WezelHeike" w:date="2018-02-28T08:59:00Z"/>
          <w:rFonts w:ascii="Arial" w:hAnsi="Arial" w:cs="Arial"/>
          <w:color w:val="000000"/>
          <w:sz w:val="22"/>
          <w:szCs w:val="22"/>
          <w:lang w:val="en-US"/>
        </w:rPr>
      </w:pPr>
    </w:p>
    <w:p w14:paraId="32CD9845" w14:textId="04E08F16" w:rsidR="008F1DF1" w:rsidRPr="005D3618" w:rsidRDefault="008F1DF1" w:rsidP="008F1DF1">
      <w:pPr>
        <w:rPr>
          <w:rFonts w:ascii="Arial" w:hAnsi="Arial" w:cs="Arial"/>
          <w:color w:val="000000"/>
          <w:sz w:val="22"/>
          <w:szCs w:val="22"/>
          <w:lang w:val="en-US"/>
          <w:rPrChange w:id="43" w:author="WezelHeike" w:date="2018-02-28T08:54:00Z">
            <w:rPr>
              <w:rFonts w:ascii="Arial" w:hAnsi="Arial" w:cs="Arial"/>
              <w:color w:val="000000"/>
              <w:sz w:val="22"/>
              <w:szCs w:val="22"/>
            </w:rPr>
          </w:rPrChange>
        </w:rPr>
      </w:pPr>
      <w:bookmarkStart w:id="44" w:name="_GoBack"/>
      <w:bookmarkEnd w:id="44"/>
      <w:del w:id="45" w:author="WezelHeike" w:date="2018-02-28T08:54:00Z">
        <w:r w:rsidRPr="005D3618" w:rsidDel="005D3618">
          <w:rPr>
            <w:rFonts w:ascii="Arial" w:hAnsi="Arial" w:cs="Arial"/>
            <w:color w:val="000000"/>
            <w:sz w:val="22"/>
            <w:szCs w:val="22"/>
            <w:lang w:val="en-US"/>
            <w:rPrChange w:id="46" w:author="WezelHeike" w:date="2018-02-28T08:54:00Z">
              <w:rPr>
                <w:rFonts w:ascii="Arial" w:hAnsi="Arial" w:cs="Arial"/>
                <w:color w:val="000000"/>
                <w:sz w:val="22"/>
                <w:szCs w:val="22"/>
              </w:rPr>
            </w:rPrChange>
          </w:rPr>
          <w:delText>280</w:delText>
        </w:r>
      </w:del>
    </w:p>
    <w:p w14:paraId="14575E0B" w14:textId="77777777" w:rsidR="00FD69D2" w:rsidRPr="005D3618" w:rsidRDefault="00FD69D2" w:rsidP="00FD69D2">
      <w:pPr>
        <w:rPr>
          <w:rFonts w:ascii="Arial" w:hAnsi="Arial" w:cs="Arial"/>
          <w:lang w:val="en-US"/>
          <w:rPrChange w:id="47" w:author="WezelHeike" w:date="2018-02-28T08:54:00Z">
            <w:rPr>
              <w:rFonts w:ascii="Arial" w:hAnsi="Arial" w:cs="Arial"/>
            </w:rPr>
          </w:rPrChange>
        </w:rPr>
      </w:pPr>
    </w:p>
    <w:p w14:paraId="76BF90B4" w14:textId="77777777" w:rsidR="009F6BD9" w:rsidRPr="005D3618" w:rsidRDefault="009F6BD9" w:rsidP="00FD69D2">
      <w:pPr>
        <w:pStyle w:val="berschrift8"/>
        <w:spacing w:before="0" w:after="0" w:line="300" w:lineRule="auto"/>
        <w:rPr>
          <w:rFonts w:ascii="Arial" w:hAnsi="Arial" w:cs="Arial"/>
          <w:i w:val="0"/>
          <w:iCs w:val="0"/>
          <w:sz w:val="22"/>
          <w:szCs w:val="22"/>
          <w:lang w:val="en-US"/>
          <w:rPrChange w:id="48" w:author="WezelHeike" w:date="2018-02-28T08:54:00Z">
            <w:rPr>
              <w:rFonts w:ascii="Arial" w:hAnsi="Arial" w:cs="Arial"/>
              <w:i w:val="0"/>
              <w:iCs w:val="0"/>
              <w:sz w:val="22"/>
              <w:szCs w:val="22"/>
            </w:rPr>
          </w:rPrChange>
        </w:rPr>
      </w:pPr>
      <w:r w:rsidRPr="005D3618">
        <w:rPr>
          <w:rFonts w:ascii="Arial" w:hAnsi="Arial" w:cs="Arial"/>
          <w:i w:val="0"/>
          <w:iCs w:val="0"/>
          <w:sz w:val="22"/>
          <w:szCs w:val="22"/>
          <w:lang w:val="en-US"/>
          <w:rPrChange w:id="49" w:author="WezelHeike" w:date="2018-02-28T08:54:00Z">
            <w:rPr>
              <w:rFonts w:ascii="Arial" w:hAnsi="Arial" w:cs="Arial"/>
              <w:i w:val="0"/>
              <w:iCs w:val="0"/>
              <w:sz w:val="22"/>
              <w:szCs w:val="22"/>
            </w:rPr>
          </w:rPrChange>
        </w:rPr>
        <w:t>Brief profile of norelem Normelemente KG</w:t>
      </w:r>
    </w:p>
    <w:p w14:paraId="2E1F38E3" w14:textId="77777777" w:rsidR="006167E9" w:rsidRPr="005D3618" w:rsidRDefault="006167E9" w:rsidP="006167E9">
      <w:pPr>
        <w:rPr>
          <w:lang w:val="en-US"/>
          <w:rPrChange w:id="50" w:author="WezelHeike" w:date="2018-02-28T08:54:00Z">
            <w:rPr/>
          </w:rPrChange>
        </w:rPr>
      </w:pPr>
    </w:p>
    <w:p w14:paraId="7ED61ABA" w14:textId="77777777" w:rsidR="00FD69D2" w:rsidRPr="005D3618" w:rsidRDefault="00FD69D2" w:rsidP="00FD69D2">
      <w:pPr>
        <w:spacing w:line="300" w:lineRule="auto"/>
        <w:rPr>
          <w:rFonts w:ascii="Arial" w:hAnsi="Arial" w:cs="Arial"/>
          <w:sz w:val="22"/>
          <w:szCs w:val="22"/>
          <w:lang w:val="en-US"/>
          <w:rPrChange w:id="51" w:author="WezelHeike" w:date="2018-02-28T08:54:00Z">
            <w:rPr>
              <w:rFonts w:ascii="Arial" w:hAnsi="Arial" w:cs="Arial"/>
              <w:sz w:val="22"/>
              <w:szCs w:val="22"/>
            </w:rPr>
          </w:rPrChange>
        </w:rPr>
      </w:pPr>
      <w:r w:rsidRPr="005D3618">
        <w:rPr>
          <w:rFonts w:ascii="Arial" w:hAnsi="Arial" w:cs="Arial"/>
          <w:sz w:val="22"/>
          <w:szCs w:val="22"/>
          <w:lang w:val="en-US"/>
          <w:rPrChange w:id="52" w:author="WezelHeike" w:date="2018-02-28T08:54:00Z">
            <w:rPr>
              <w:rFonts w:ascii="Arial" w:hAnsi="Arial" w:cs="Arial"/>
              <w:sz w:val="22"/>
              <w:szCs w:val="22"/>
            </w:rPr>
          </w:rPrChange>
        </w:rPr>
        <w:t xml:space="preserve">Every success begins with an idea. This is why norelem supports you in achieving your targets in machine and plant construction with an unrivalled selection of standard parts and components. THE BIG GREEN BOOK offers designers and technicians an </w:t>
      </w:r>
      <w:proofErr w:type="gramStart"/>
      <w:r w:rsidRPr="005D3618">
        <w:rPr>
          <w:rFonts w:ascii="Arial" w:hAnsi="Arial" w:cs="Arial"/>
          <w:sz w:val="22"/>
          <w:szCs w:val="22"/>
          <w:lang w:val="en-US"/>
          <w:rPrChange w:id="53" w:author="WezelHeike" w:date="2018-02-28T08:54:00Z">
            <w:rPr>
              <w:rFonts w:ascii="Arial" w:hAnsi="Arial" w:cs="Arial"/>
              <w:sz w:val="22"/>
              <w:szCs w:val="22"/>
            </w:rPr>
          </w:rPrChange>
        </w:rPr>
        <w:t>extensive</w:t>
      </w:r>
      <w:proofErr w:type="gramEnd"/>
      <w:r w:rsidRPr="005D3618">
        <w:rPr>
          <w:rFonts w:ascii="Arial" w:hAnsi="Arial" w:cs="Arial"/>
          <w:sz w:val="22"/>
          <w:szCs w:val="22"/>
          <w:lang w:val="en-US"/>
          <w:rPrChange w:id="54" w:author="WezelHeike" w:date="2018-02-28T08:54:00Z">
            <w:rPr>
              <w:rFonts w:ascii="Arial" w:hAnsi="Arial" w:cs="Arial"/>
              <w:sz w:val="22"/>
              <w:szCs w:val="22"/>
            </w:rPr>
          </w:rPrChange>
        </w:rPr>
        <w:t xml:space="preserve"> and clearly arranged assortment of quality components.</w:t>
      </w:r>
    </w:p>
    <w:p w14:paraId="76CC4F99" w14:textId="77777777" w:rsidR="00FD69D2" w:rsidRPr="005D3618" w:rsidRDefault="00FD69D2" w:rsidP="00FD69D2">
      <w:pPr>
        <w:spacing w:line="300" w:lineRule="auto"/>
        <w:rPr>
          <w:rFonts w:ascii="Arial" w:hAnsi="Arial" w:cs="Arial"/>
          <w:sz w:val="22"/>
          <w:szCs w:val="22"/>
          <w:lang w:val="en-US"/>
          <w:rPrChange w:id="55" w:author="WezelHeike" w:date="2018-02-28T08:54:00Z">
            <w:rPr>
              <w:rFonts w:ascii="Arial" w:hAnsi="Arial" w:cs="Arial"/>
              <w:sz w:val="22"/>
              <w:szCs w:val="22"/>
            </w:rPr>
          </w:rPrChange>
        </w:rPr>
      </w:pPr>
    </w:p>
    <w:p w14:paraId="17168E81" w14:textId="09EC06E0" w:rsidR="00FD69D2" w:rsidRPr="005D3618" w:rsidRDefault="00FD69D2" w:rsidP="00FD69D2">
      <w:pPr>
        <w:spacing w:line="300" w:lineRule="auto"/>
        <w:rPr>
          <w:rFonts w:ascii="Arial" w:hAnsi="Arial" w:cs="Arial"/>
          <w:sz w:val="22"/>
          <w:szCs w:val="22"/>
          <w:lang w:val="en-US"/>
          <w:rPrChange w:id="56" w:author="WezelHeike" w:date="2018-02-28T08:54:00Z">
            <w:rPr>
              <w:rFonts w:ascii="Arial" w:hAnsi="Arial" w:cs="Arial"/>
              <w:sz w:val="22"/>
              <w:szCs w:val="22"/>
            </w:rPr>
          </w:rPrChange>
        </w:rPr>
      </w:pPr>
      <w:r w:rsidRPr="005D3618">
        <w:rPr>
          <w:rFonts w:ascii="Arial" w:hAnsi="Arial" w:cs="Arial"/>
          <w:sz w:val="22"/>
          <w:szCs w:val="22"/>
          <w:lang w:val="en-US"/>
          <w:rPrChange w:id="57" w:author="WezelHeike" w:date="2018-02-28T08:54:00Z">
            <w:rPr>
              <w:rFonts w:ascii="Arial" w:hAnsi="Arial" w:cs="Arial"/>
              <w:sz w:val="22"/>
              <w:szCs w:val="22"/>
            </w:rPr>
          </w:rPrChange>
        </w:rPr>
        <w:t xml:space="preserve">We support your project right from the start - with expert advice, a complete CAD database and fast delivery. </w:t>
      </w:r>
      <w:proofErr w:type="gramStart"/>
      <w:r w:rsidRPr="005D3618">
        <w:rPr>
          <w:rFonts w:ascii="Arial" w:hAnsi="Arial" w:cs="Arial"/>
          <w:sz w:val="22"/>
          <w:szCs w:val="22"/>
          <w:lang w:val="en-US"/>
          <w:rPrChange w:id="58" w:author="WezelHeike" w:date="2018-02-28T08:54:00Z">
            <w:rPr>
              <w:rFonts w:ascii="Arial" w:hAnsi="Arial" w:cs="Arial"/>
              <w:sz w:val="22"/>
              <w:szCs w:val="22"/>
            </w:rPr>
          </w:rPrChange>
        </w:rPr>
        <w:t>norelem</w:t>
      </w:r>
      <w:proofErr w:type="gramEnd"/>
      <w:r w:rsidRPr="005D3618">
        <w:rPr>
          <w:rFonts w:ascii="Arial" w:hAnsi="Arial" w:cs="Arial"/>
          <w:sz w:val="22"/>
          <w:szCs w:val="22"/>
          <w:lang w:val="en-US"/>
          <w:rPrChange w:id="59" w:author="WezelHeike" w:date="2018-02-28T08:54:00Z">
            <w:rPr>
              <w:rFonts w:ascii="Arial" w:hAnsi="Arial" w:cs="Arial"/>
              <w:sz w:val="22"/>
              <w:szCs w:val="22"/>
            </w:rPr>
          </w:rPrChange>
        </w:rPr>
        <w:t xml:space="preserve"> has been dynamically evolving for 60 years, consistently amending our portfolio and continuously optimising the logistics.</w:t>
      </w:r>
    </w:p>
    <w:p w14:paraId="5765B052" w14:textId="77777777" w:rsidR="00FD69D2" w:rsidRPr="005D3618" w:rsidRDefault="00FD69D2" w:rsidP="00FD69D2">
      <w:pPr>
        <w:spacing w:line="300" w:lineRule="auto"/>
        <w:rPr>
          <w:rFonts w:ascii="Arial" w:hAnsi="Arial" w:cs="Arial"/>
          <w:sz w:val="22"/>
          <w:szCs w:val="22"/>
          <w:lang w:val="en-US"/>
          <w:rPrChange w:id="60" w:author="WezelHeike" w:date="2018-02-28T08:54:00Z">
            <w:rPr>
              <w:rFonts w:ascii="Arial" w:hAnsi="Arial" w:cs="Arial"/>
              <w:sz w:val="22"/>
              <w:szCs w:val="22"/>
            </w:rPr>
          </w:rPrChange>
        </w:rPr>
      </w:pPr>
    </w:p>
    <w:p w14:paraId="732A223C" w14:textId="77777777" w:rsidR="001E1753" w:rsidRPr="005D3618" w:rsidRDefault="00FD69D2" w:rsidP="00FD69D2">
      <w:pPr>
        <w:spacing w:line="300" w:lineRule="auto"/>
        <w:rPr>
          <w:rFonts w:ascii="Arial" w:hAnsi="Arial" w:cs="Arial"/>
          <w:sz w:val="22"/>
          <w:szCs w:val="22"/>
          <w:lang w:val="en-US"/>
          <w:rPrChange w:id="61" w:author="WezelHeike" w:date="2018-02-28T08:54:00Z">
            <w:rPr>
              <w:rFonts w:ascii="Arial" w:hAnsi="Arial" w:cs="Arial"/>
              <w:sz w:val="22"/>
              <w:szCs w:val="22"/>
            </w:rPr>
          </w:rPrChange>
        </w:rPr>
      </w:pPr>
      <w:r w:rsidRPr="005D3618">
        <w:rPr>
          <w:rFonts w:ascii="Arial" w:hAnsi="Arial" w:cs="Arial"/>
          <w:sz w:val="22"/>
          <w:szCs w:val="22"/>
          <w:lang w:val="en-US"/>
          <w:rPrChange w:id="62" w:author="WezelHeike" w:date="2018-02-28T08:54:00Z">
            <w:rPr>
              <w:rFonts w:ascii="Arial" w:hAnsi="Arial" w:cs="Arial"/>
              <w:sz w:val="22"/>
              <w:szCs w:val="22"/>
            </w:rPr>
          </w:rPrChange>
        </w:rPr>
        <w:t xml:space="preserve">From our headquarters in Markgröningen, Germany and over our international locations, we are active in youth developement with schooling and workshops. </w:t>
      </w:r>
    </w:p>
    <w:p w14:paraId="32705FF1" w14:textId="77777777" w:rsidR="00FD69D2" w:rsidRPr="005D3618" w:rsidRDefault="00FD69D2" w:rsidP="00FD69D2">
      <w:pPr>
        <w:spacing w:line="300" w:lineRule="auto"/>
        <w:rPr>
          <w:rFonts w:ascii="Arial" w:hAnsi="Arial" w:cs="Arial"/>
          <w:sz w:val="22"/>
          <w:szCs w:val="22"/>
          <w:lang w:val="en-US"/>
          <w:rPrChange w:id="63" w:author="WezelHeike" w:date="2018-02-28T08:54:00Z">
            <w:rPr>
              <w:rFonts w:ascii="Arial" w:hAnsi="Arial" w:cs="Arial"/>
              <w:sz w:val="22"/>
              <w:szCs w:val="22"/>
            </w:rPr>
          </w:rPrChange>
        </w:rPr>
      </w:pPr>
    </w:p>
    <w:p w14:paraId="1C1D7C0A" w14:textId="62D915E7" w:rsidR="00FD69D2" w:rsidRPr="006D7600" w:rsidDel="006D7600" w:rsidRDefault="001E1753" w:rsidP="00FD69D2">
      <w:pPr>
        <w:spacing w:line="300" w:lineRule="auto"/>
        <w:rPr>
          <w:del w:id="64" w:author="WezelHeike" w:date="2018-02-28T08:59:00Z"/>
          <w:rFonts w:ascii="Arial" w:hAnsi="Arial" w:cs="Arial"/>
          <w:sz w:val="22"/>
          <w:szCs w:val="22"/>
          <w:rPrChange w:id="65" w:author="WezelHeike" w:date="2018-02-28T08:59:00Z">
            <w:rPr>
              <w:del w:id="66" w:author="WezelHeike" w:date="2018-02-28T08:59:00Z"/>
              <w:rFonts w:ascii="Arial" w:hAnsi="Arial" w:cs="Arial"/>
              <w:color w:val="0000FF"/>
              <w:sz w:val="20"/>
              <w:szCs w:val="20"/>
            </w:rPr>
          </w:rPrChange>
        </w:rPr>
      </w:pPr>
      <w:r>
        <w:rPr>
          <w:rFonts w:ascii="Arial" w:hAnsi="Arial" w:cs="Arial"/>
          <w:sz w:val="22"/>
          <w:szCs w:val="22"/>
        </w:rPr>
        <w:t xml:space="preserve">Characters including spaces: </w:t>
      </w:r>
      <w:ins w:id="67" w:author="WezelHeike" w:date="2018-02-28T08:54:00Z">
        <w:r w:rsidR="005D3618">
          <w:rPr>
            <w:rFonts w:ascii="Arial" w:hAnsi="Arial" w:cs="Arial"/>
            <w:sz w:val="22"/>
            <w:szCs w:val="22"/>
          </w:rPr>
          <w:t>702</w:t>
        </w:r>
      </w:ins>
      <w:del w:id="68" w:author="WezelHeike" w:date="2018-02-28T08:54:00Z">
        <w:r w:rsidDel="005D3618">
          <w:rPr>
            <w:rFonts w:ascii="Arial" w:hAnsi="Arial" w:cs="Arial"/>
            <w:sz w:val="22"/>
            <w:szCs w:val="22"/>
          </w:rPr>
          <w:delText>2,280</w:delText>
        </w:r>
      </w:del>
    </w:p>
    <w:p w14:paraId="322C5D28" w14:textId="77777777" w:rsidR="00445D24" w:rsidRPr="00445D24" w:rsidDel="006D7600" w:rsidRDefault="00445D24" w:rsidP="00FD69D2">
      <w:pPr>
        <w:spacing w:line="300" w:lineRule="auto"/>
        <w:rPr>
          <w:del w:id="69" w:author="WezelHeike" w:date="2018-02-28T08:56:00Z"/>
          <w:rFonts w:ascii="Arial" w:hAnsi="Arial" w:cs="Arial"/>
          <w:b/>
          <w:color w:val="000000" w:themeColor="text1"/>
          <w:sz w:val="22"/>
          <w:szCs w:val="22"/>
        </w:rPr>
      </w:pPr>
    </w:p>
    <w:p w14:paraId="6AFE92FB" w14:textId="77777777" w:rsidR="00FD69D2" w:rsidRPr="00051877" w:rsidDel="005D3618" w:rsidRDefault="00FD69D2" w:rsidP="00FD69D2">
      <w:pPr>
        <w:spacing w:line="300" w:lineRule="auto"/>
        <w:rPr>
          <w:del w:id="70" w:author="WezelHeike" w:date="2018-02-28T08:55:00Z"/>
          <w:rFonts w:ascii="Arial" w:hAnsi="Arial" w:cs="Arial"/>
          <w:color w:val="0000FF"/>
          <w:sz w:val="20"/>
          <w:szCs w:val="20"/>
        </w:rPr>
      </w:pPr>
    </w:p>
    <w:p w14:paraId="4359A404" w14:textId="1B29C020" w:rsidR="00F6502C" w:rsidDel="005D3618" w:rsidRDefault="00F6502C" w:rsidP="00FD69D2">
      <w:pPr>
        <w:spacing w:line="300" w:lineRule="auto"/>
        <w:rPr>
          <w:del w:id="71" w:author="WezelHeike" w:date="2018-02-28T08:55:00Z"/>
          <w:rFonts w:ascii="Arial" w:hAnsi="Arial" w:cs="Arial"/>
          <w:b/>
          <w:sz w:val="22"/>
          <w:szCs w:val="22"/>
        </w:rPr>
      </w:pPr>
    </w:p>
    <w:p w14:paraId="60F5F89B" w14:textId="71EA01CD" w:rsidR="00F6502C" w:rsidDel="005D3618" w:rsidRDefault="00F6502C" w:rsidP="00FD69D2">
      <w:pPr>
        <w:spacing w:line="300" w:lineRule="auto"/>
        <w:rPr>
          <w:del w:id="72" w:author="WezelHeike" w:date="2018-02-28T08:55:00Z"/>
          <w:rFonts w:ascii="Arial" w:hAnsi="Arial" w:cs="Arial"/>
          <w:sz w:val="22"/>
          <w:szCs w:val="22"/>
        </w:rPr>
      </w:pPr>
    </w:p>
    <w:p w14:paraId="574F3344" w14:textId="39540DBC" w:rsidR="00786FC1" w:rsidRPr="00445D24" w:rsidDel="005D3618" w:rsidRDefault="00786FC1" w:rsidP="00FD69D2">
      <w:pPr>
        <w:spacing w:line="300" w:lineRule="auto"/>
        <w:rPr>
          <w:del w:id="73" w:author="WezelHeike" w:date="2018-02-28T08:55:00Z"/>
          <w:rFonts w:ascii="Arial" w:hAnsi="Arial" w:cs="Arial"/>
          <w:b/>
          <w:sz w:val="22"/>
          <w:szCs w:val="22"/>
        </w:rPr>
      </w:pPr>
    </w:p>
    <w:p w14:paraId="146E9332" w14:textId="50C8522A" w:rsidR="001A4E26" w:rsidRPr="00445D24" w:rsidDel="005D3618" w:rsidRDefault="001A4E26" w:rsidP="00FD69D2">
      <w:pPr>
        <w:spacing w:line="300" w:lineRule="auto"/>
        <w:rPr>
          <w:del w:id="74" w:author="WezelHeike" w:date="2018-02-28T08:55:00Z"/>
          <w:rFonts w:ascii="Arial" w:hAnsi="Arial" w:cs="Arial"/>
          <w:sz w:val="22"/>
          <w:szCs w:val="22"/>
        </w:rPr>
      </w:pPr>
    </w:p>
    <w:p w14:paraId="71119052" w14:textId="230A175D" w:rsidR="001D47AB" w:rsidRPr="00445D24" w:rsidDel="005D3618" w:rsidRDefault="001D47AB" w:rsidP="00FD69D2">
      <w:pPr>
        <w:spacing w:line="300" w:lineRule="auto"/>
        <w:rPr>
          <w:del w:id="75" w:author="WezelHeike" w:date="2018-02-28T08:55:00Z"/>
          <w:rFonts w:ascii="Arial" w:hAnsi="Arial" w:cs="Arial"/>
          <w:sz w:val="22"/>
          <w:szCs w:val="22"/>
        </w:rPr>
      </w:pPr>
    </w:p>
    <w:p w14:paraId="49DA8B9B" w14:textId="552EFD83" w:rsidR="001D47AB" w:rsidRPr="00445D24" w:rsidDel="005D3618" w:rsidRDefault="001D47AB" w:rsidP="00FD69D2">
      <w:pPr>
        <w:spacing w:line="300" w:lineRule="auto"/>
        <w:rPr>
          <w:del w:id="76" w:author="WezelHeike" w:date="2018-02-28T08:55:00Z"/>
          <w:rFonts w:ascii="Arial" w:hAnsi="Arial" w:cs="Arial"/>
          <w:sz w:val="22"/>
          <w:szCs w:val="22"/>
        </w:rPr>
      </w:pPr>
    </w:p>
    <w:p w14:paraId="602A8FD9" w14:textId="35CB3A95" w:rsidR="001D47AB" w:rsidRPr="00290A75" w:rsidDel="005D3618" w:rsidRDefault="001D47AB" w:rsidP="001D47AB">
      <w:pPr>
        <w:spacing w:line="300" w:lineRule="auto"/>
        <w:rPr>
          <w:del w:id="77" w:author="WezelHeike" w:date="2018-02-28T08:55:00Z"/>
          <w:rFonts w:ascii="Arial" w:hAnsi="Arial" w:cs="Arial"/>
          <w:b/>
          <w:sz w:val="22"/>
          <w:szCs w:val="22"/>
          <w:lang w:val="en-US"/>
        </w:rPr>
      </w:pPr>
    </w:p>
    <w:p w14:paraId="5BDD702A" w14:textId="509346A3" w:rsidR="001D47AB" w:rsidRPr="00290A75" w:rsidDel="005D3618" w:rsidRDefault="001D47AB" w:rsidP="00FD69D2">
      <w:pPr>
        <w:spacing w:line="300" w:lineRule="auto"/>
        <w:rPr>
          <w:del w:id="78" w:author="WezelHeike" w:date="2018-02-28T08:55:00Z"/>
          <w:rFonts w:ascii="Arial" w:hAnsi="Arial" w:cs="Arial"/>
          <w:sz w:val="22"/>
          <w:szCs w:val="22"/>
          <w:lang w:val="en-US"/>
        </w:rPr>
      </w:pPr>
    </w:p>
    <w:p w14:paraId="5924F085" w14:textId="382EAEDD" w:rsidR="00835CC5" w:rsidRPr="00290A75" w:rsidDel="005D3618" w:rsidRDefault="00835CC5" w:rsidP="00F33544">
      <w:pPr>
        <w:spacing w:line="300" w:lineRule="auto"/>
        <w:rPr>
          <w:del w:id="79" w:author="WezelHeike" w:date="2018-02-28T08:55:00Z"/>
          <w:rFonts w:ascii="Arial" w:hAnsi="Arial" w:cs="Arial"/>
          <w:b/>
          <w:sz w:val="22"/>
          <w:szCs w:val="22"/>
          <w:lang w:val="en-US"/>
        </w:rPr>
      </w:pPr>
    </w:p>
    <w:p w14:paraId="792C026B" w14:textId="36C59046" w:rsidR="00F33544" w:rsidDel="005D3618" w:rsidRDefault="00F33544" w:rsidP="00F33544">
      <w:pPr>
        <w:spacing w:line="300" w:lineRule="auto"/>
        <w:rPr>
          <w:del w:id="80" w:author="WezelHeike" w:date="2018-02-28T08:55:00Z"/>
          <w:rFonts w:ascii="Arial" w:hAnsi="Arial" w:cs="Arial"/>
          <w:sz w:val="22"/>
          <w:szCs w:val="22"/>
        </w:rPr>
      </w:pPr>
    </w:p>
    <w:p w14:paraId="2865B67D" w14:textId="543C9536" w:rsidR="00835CC5" w:rsidDel="005D3618" w:rsidRDefault="00835CC5" w:rsidP="00F33544">
      <w:pPr>
        <w:spacing w:line="300" w:lineRule="auto"/>
        <w:rPr>
          <w:del w:id="81" w:author="WezelHeike" w:date="2018-02-28T08:55:00Z"/>
          <w:rFonts w:ascii="Arial" w:hAnsi="Arial" w:cs="Arial"/>
          <w:b/>
          <w:sz w:val="22"/>
          <w:szCs w:val="22"/>
        </w:rPr>
      </w:pPr>
    </w:p>
    <w:p w14:paraId="61169760" w14:textId="5D11E714" w:rsidR="00DB7D67" w:rsidDel="005D3618" w:rsidRDefault="00DB7D67" w:rsidP="00DB7D67">
      <w:pPr>
        <w:spacing w:line="300" w:lineRule="auto"/>
        <w:rPr>
          <w:del w:id="82" w:author="WezelHeike" w:date="2018-02-28T08:55:00Z"/>
          <w:rFonts w:ascii="Arial" w:hAnsi="Arial" w:cs="Arial"/>
          <w:sz w:val="22"/>
          <w:szCs w:val="22"/>
        </w:rPr>
      </w:pPr>
    </w:p>
    <w:p w14:paraId="3ABA2008" w14:textId="27DAD98B" w:rsidR="00DB7D67" w:rsidRPr="00DB7D67" w:rsidDel="005D3618" w:rsidRDefault="00DB7D67" w:rsidP="00DB7D67">
      <w:pPr>
        <w:spacing w:line="300" w:lineRule="auto"/>
        <w:rPr>
          <w:del w:id="83" w:author="WezelHeike" w:date="2018-02-28T08:55:00Z"/>
          <w:rFonts w:ascii="Arial" w:hAnsi="Arial" w:cs="Arial"/>
          <w:sz w:val="22"/>
          <w:szCs w:val="22"/>
        </w:rPr>
      </w:pPr>
    </w:p>
    <w:p w14:paraId="116BAACD" w14:textId="11D87ACC" w:rsidR="00FD69D2" w:rsidRPr="00ED0FA6" w:rsidDel="005D3618" w:rsidRDefault="00FD69D2" w:rsidP="00FD69D2">
      <w:pPr>
        <w:spacing w:line="300" w:lineRule="auto"/>
        <w:rPr>
          <w:del w:id="84" w:author="WezelHeike" w:date="2018-02-28T08:55:00Z"/>
          <w:rFonts w:ascii="Arial" w:hAnsi="Arial" w:cs="Arial"/>
          <w:b/>
          <w:sz w:val="22"/>
          <w:szCs w:val="22"/>
        </w:rPr>
      </w:pPr>
    </w:p>
    <w:p w14:paraId="6A84306B" w14:textId="5B4F49CB" w:rsidR="00413EA6" w:rsidRPr="00290A75" w:rsidDel="005D3618" w:rsidRDefault="00413EA6" w:rsidP="00413EA6">
      <w:pPr>
        <w:spacing w:line="300" w:lineRule="auto"/>
        <w:rPr>
          <w:del w:id="85" w:author="WezelHeike" w:date="2018-02-28T08:55:00Z"/>
          <w:rFonts w:ascii="Arial" w:hAnsi="Arial" w:cs="Arial"/>
          <w:b/>
          <w:sz w:val="22"/>
          <w:szCs w:val="22"/>
        </w:rPr>
      </w:pPr>
    </w:p>
    <w:p w14:paraId="6C4270AE" w14:textId="0BCED0BC" w:rsidR="001A4E26" w:rsidRPr="00290A75" w:rsidDel="005D3618" w:rsidRDefault="001A4E26" w:rsidP="00FD69D2">
      <w:pPr>
        <w:spacing w:line="300" w:lineRule="auto"/>
        <w:rPr>
          <w:del w:id="86" w:author="WezelHeike" w:date="2018-02-28T08:55:00Z"/>
          <w:rFonts w:ascii="Arial" w:hAnsi="Arial" w:cs="Arial"/>
          <w:b/>
          <w:sz w:val="22"/>
          <w:szCs w:val="22"/>
        </w:rPr>
      </w:pPr>
    </w:p>
    <w:p w14:paraId="4BE9AE0F" w14:textId="182A6390" w:rsidR="001A4E26" w:rsidRPr="00290A75" w:rsidDel="005D3618" w:rsidRDefault="001A4E26" w:rsidP="00FD69D2">
      <w:pPr>
        <w:spacing w:line="300" w:lineRule="auto"/>
        <w:rPr>
          <w:del w:id="87" w:author="WezelHeike" w:date="2018-02-28T08:55:00Z"/>
          <w:rFonts w:ascii="Arial" w:hAnsi="Arial" w:cs="Arial"/>
          <w:color w:val="0000FF"/>
          <w:sz w:val="20"/>
          <w:szCs w:val="20"/>
        </w:rPr>
      </w:pPr>
    </w:p>
    <w:p w14:paraId="5EC75030" w14:textId="2D3A45AF" w:rsidR="00AC357F" w:rsidRPr="00290A75" w:rsidDel="005D3618" w:rsidRDefault="00AC357F" w:rsidP="00FD69D2">
      <w:pPr>
        <w:spacing w:line="300" w:lineRule="auto"/>
        <w:rPr>
          <w:del w:id="88" w:author="WezelHeike" w:date="2018-02-28T08:55:00Z"/>
          <w:rFonts w:ascii="Arial" w:hAnsi="Arial" w:cs="Arial"/>
          <w:color w:val="0000FF"/>
          <w:sz w:val="20"/>
          <w:szCs w:val="20"/>
        </w:rPr>
      </w:pPr>
    </w:p>
    <w:p w14:paraId="1F5C1A01" w14:textId="44EF096B" w:rsidR="00AC357F" w:rsidRPr="00274BCB" w:rsidDel="005D3618" w:rsidRDefault="00AC357F" w:rsidP="00AC357F">
      <w:pPr>
        <w:spacing w:line="300" w:lineRule="auto"/>
        <w:rPr>
          <w:del w:id="89" w:author="WezelHeike" w:date="2018-02-28T08:55:00Z"/>
          <w:rFonts w:ascii="Arial" w:hAnsi="Arial" w:cs="Arial"/>
          <w:b/>
          <w:bCs/>
          <w:iCs/>
          <w:color w:val="000000" w:themeColor="text1"/>
          <w:sz w:val="22"/>
          <w:szCs w:val="22"/>
        </w:rPr>
      </w:pPr>
    </w:p>
    <w:p w14:paraId="2B5E66AA" w14:textId="0C323D90" w:rsidR="00AC357F" w:rsidRPr="00274BCB" w:rsidDel="005D3618" w:rsidRDefault="00AC357F" w:rsidP="00AC357F">
      <w:pPr>
        <w:spacing w:line="300" w:lineRule="auto"/>
        <w:rPr>
          <w:del w:id="90" w:author="WezelHeike" w:date="2018-02-28T08:55:00Z"/>
          <w:rFonts w:ascii="Arial" w:hAnsi="Arial" w:cs="Arial"/>
          <w:color w:val="000000" w:themeColor="text1"/>
          <w:sz w:val="22"/>
          <w:szCs w:val="22"/>
        </w:rPr>
      </w:pPr>
    </w:p>
    <w:p w14:paraId="5F955A7A" w14:textId="104626BD" w:rsidR="00AC357F" w:rsidRPr="00274BCB" w:rsidDel="005D3618" w:rsidRDefault="00AC357F" w:rsidP="00AC357F">
      <w:pPr>
        <w:spacing w:line="300" w:lineRule="auto"/>
        <w:rPr>
          <w:del w:id="91" w:author="WezelHeike" w:date="2018-02-28T08:55:00Z"/>
          <w:rFonts w:ascii="Arial" w:hAnsi="Arial" w:cs="Arial"/>
          <w:color w:val="000000" w:themeColor="text1"/>
          <w:sz w:val="22"/>
          <w:szCs w:val="22"/>
        </w:rPr>
      </w:pPr>
    </w:p>
    <w:p w14:paraId="7FBCE889" w14:textId="2B6E74DB" w:rsidR="00AC357F" w:rsidRPr="00274BCB" w:rsidDel="005D3618" w:rsidRDefault="00AC357F" w:rsidP="00AC357F">
      <w:pPr>
        <w:spacing w:line="300" w:lineRule="auto"/>
        <w:rPr>
          <w:del w:id="92" w:author="WezelHeike" w:date="2018-02-28T08:55:00Z"/>
          <w:rFonts w:ascii="Arial" w:hAnsi="Arial" w:cs="Arial"/>
          <w:color w:val="000000" w:themeColor="text1"/>
          <w:sz w:val="22"/>
          <w:szCs w:val="22"/>
        </w:rPr>
      </w:pPr>
    </w:p>
    <w:p w14:paraId="0D31D765" w14:textId="16BD2C23"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702B5" w14:textId="77777777" w:rsidR="008E2001" w:rsidRDefault="008E2001">
      <w:r>
        <w:separator/>
      </w:r>
    </w:p>
  </w:endnote>
  <w:endnote w:type="continuationSeparator" w:id="0">
    <w:p w14:paraId="1E9E7147" w14:textId="77777777" w:rsidR="008E2001" w:rsidRDefault="008E2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charset w:val="00"/>
    <w:family w:val="auto"/>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7E752"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8720916"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34A5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A96E51">
      <w:rPr>
        <w:rStyle w:val="Seitenzahl"/>
        <w:rFonts w:ascii="Arial" w:hAnsi="Arial" w:cs="Arial"/>
        <w:noProof/>
      </w:rPr>
      <w:t>2</w:t>
    </w:r>
    <w:r w:rsidRPr="006752F3">
      <w:rPr>
        <w:rStyle w:val="Seitenzahl"/>
        <w:rFonts w:ascii="Arial" w:hAnsi="Arial" w:cs="Arial"/>
      </w:rPr>
      <w:fldChar w:fldCharType="end"/>
    </w:r>
  </w:p>
  <w:p w14:paraId="12791DBE"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222C5" w14:textId="77777777" w:rsidR="008E2001" w:rsidRDefault="008E2001">
      <w:r>
        <w:separator/>
      </w:r>
    </w:p>
  </w:footnote>
  <w:footnote w:type="continuationSeparator" w:id="0">
    <w:p w14:paraId="63142574" w14:textId="77777777" w:rsidR="008E2001" w:rsidRDefault="008E2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5B1C4" w14:textId="77777777" w:rsidR="00446BF8" w:rsidRPr="005D3618" w:rsidRDefault="00446BF8" w:rsidP="00051877">
    <w:pPr>
      <w:framePr w:w="3561" w:h="3890" w:wrap="around" w:vAnchor="page" w:hAnchor="page" w:x="802" w:y="3785" w:anchorLock="1"/>
      <w:spacing w:after="60" w:line="280" w:lineRule="exact"/>
      <w:rPr>
        <w:rFonts w:ascii="Arial" w:hAnsi="Arial"/>
        <w:color w:val="000000"/>
        <w:sz w:val="20"/>
        <w:szCs w:val="20"/>
        <w:lang w:val="en-US"/>
        <w:rPrChange w:id="93" w:author="WezelHeike" w:date="2018-02-28T08:54:00Z">
          <w:rPr>
            <w:rFonts w:ascii="Arial" w:hAnsi="Arial"/>
            <w:color w:val="000000"/>
            <w:sz w:val="20"/>
            <w:szCs w:val="20"/>
          </w:rPr>
        </w:rPrChange>
      </w:rPr>
    </w:pPr>
    <w:proofErr w:type="gramStart"/>
    <w:r w:rsidRPr="005D3618">
      <w:rPr>
        <w:rFonts w:ascii="Arial" w:hAnsi="Arial"/>
        <w:color w:val="000000"/>
        <w:sz w:val="20"/>
        <w:szCs w:val="20"/>
        <w:lang w:val="en-US"/>
        <w:rPrChange w:id="94" w:author="WezelHeike" w:date="2018-02-28T08:54:00Z">
          <w:rPr>
            <w:rFonts w:ascii="Arial" w:hAnsi="Arial"/>
            <w:color w:val="000000"/>
            <w:sz w:val="20"/>
            <w:szCs w:val="20"/>
          </w:rPr>
        </w:rPrChange>
      </w:rPr>
      <w:t>norelem</w:t>
    </w:r>
    <w:proofErr w:type="gramEnd"/>
    <w:r w:rsidRPr="005D3618">
      <w:rPr>
        <w:rFonts w:ascii="Arial" w:hAnsi="Arial"/>
        <w:color w:val="000000"/>
        <w:sz w:val="20"/>
        <w:szCs w:val="20"/>
        <w:lang w:val="en-US"/>
        <w:rPrChange w:id="95" w:author="WezelHeike" w:date="2018-02-28T08:54:00Z">
          <w:rPr>
            <w:rFonts w:ascii="Arial" w:hAnsi="Arial"/>
            <w:color w:val="000000"/>
            <w:sz w:val="20"/>
            <w:szCs w:val="20"/>
          </w:rPr>
        </w:rPrChange>
      </w:rPr>
      <w:t xml:space="preserve"> LTD</w:t>
    </w:r>
    <w:r w:rsidRPr="005D3618">
      <w:rPr>
        <w:rFonts w:ascii="Arial" w:hAnsi="Arial"/>
        <w:color w:val="000000"/>
        <w:sz w:val="20"/>
        <w:szCs w:val="20"/>
        <w:lang w:val="en-US"/>
        <w:rPrChange w:id="96" w:author="WezelHeike" w:date="2018-02-28T08:54:00Z">
          <w:rPr>
            <w:rFonts w:ascii="Arial" w:hAnsi="Arial"/>
            <w:color w:val="000000"/>
            <w:sz w:val="20"/>
            <w:szCs w:val="20"/>
          </w:rPr>
        </w:rPrChange>
      </w:rPr>
      <w:br/>
      <w:t>Innovation Centre</w:t>
    </w:r>
  </w:p>
  <w:p w14:paraId="209156D7" w14:textId="77777777" w:rsidR="00051877" w:rsidRPr="005D3618" w:rsidRDefault="00051877" w:rsidP="00051877">
    <w:pPr>
      <w:framePr w:w="3561" w:h="3890" w:wrap="around" w:vAnchor="page" w:hAnchor="page" w:x="802" w:y="3785" w:anchorLock="1"/>
      <w:spacing w:after="60" w:line="280" w:lineRule="exact"/>
      <w:rPr>
        <w:rFonts w:ascii="Arial" w:hAnsi="Arial"/>
        <w:color w:val="000000"/>
        <w:sz w:val="20"/>
        <w:szCs w:val="20"/>
        <w:lang w:val="en-US"/>
        <w:rPrChange w:id="97" w:author="WezelHeike" w:date="2018-02-28T08:54:00Z">
          <w:rPr>
            <w:rFonts w:ascii="Arial" w:hAnsi="Arial"/>
            <w:color w:val="000000"/>
            <w:sz w:val="20"/>
            <w:szCs w:val="20"/>
          </w:rPr>
        </w:rPrChange>
      </w:rPr>
    </w:pPr>
    <w:r w:rsidRPr="005D3618">
      <w:rPr>
        <w:rFonts w:ascii="Arial" w:hAnsi="Arial"/>
        <w:color w:val="000000"/>
        <w:sz w:val="20"/>
        <w:szCs w:val="20"/>
        <w:lang w:val="en-US"/>
        <w:rPrChange w:id="98" w:author="WezelHeike" w:date="2018-02-28T08:54:00Z">
          <w:rPr>
            <w:rFonts w:ascii="Arial" w:hAnsi="Arial"/>
            <w:color w:val="000000"/>
            <w:sz w:val="20"/>
            <w:szCs w:val="20"/>
          </w:rPr>
        </w:rPrChange>
      </w:rPr>
      <w:t>1 Devon Way</w:t>
    </w:r>
  </w:p>
  <w:p w14:paraId="02BD3726" w14:textId="77777777" w:rsidR="00051877" w:rsidRPr="005D3618" w:rsidRDefault="00051877" w:rsidP="00051877">
    <w:pPr>
      <w:framePr w:w="3561" w:h="3890" w:wrap="around" w:vAnchor="page" w:hAnchor="page" w:x="802" w:y="3785" w:anchorLock="1"/>
      <w:spacing w:after="60" w:line="280" w:lineRule="exact"/>
      <w:rPr>
        <w:rFonts w:ascii="Arial" w:hAnsi="Arial"/>
        <w:color w:val="000000"/>
        <w:sz w:val="20"/>
        <w:szCs w:val="20"/>
        <w:lang w:val="en-US"/>
        <w:rPrChange w:id="99" w:author="WezelHeike" w:date="2018-02-28T08:54:00Z">
          <w:rPr>
            <w:rFonts w:ascii="Arial" w:hAnsi="Arial"/>
            <w:color w:val="000000"/>
            <w:sz w:val="20"/>
            <w:szCs w:val="20"/>
          </w:rPr>
        </w:rPrChange>
      </w:rPr>
    </w:pPr>
    <w:r w:rsidRPr="005D3618">
      <w:rPr>
        <w:rFonts w:ascii="Arial" w:hAnsi="Arial"/>
        <w:color w:val="000000"/>
        <w:sz w:val="20"/>
        <w:szCs w:val="20"/>
        <w:lang w:val="en-US"/>
        <w:rPrChange w:id="100" w:author="WezelHeike" w:date="2018-02-28T08:54:00Z">
          <w:rPr>
            <w:rFonts w:ascii="Arial" w:hAnsi="Arial"/>
            <w:color w:val="000000"/>
            <w:sz w:val="20"/>
            <w:szCs w:val="20"/>
          </w:rPr>
        </w:rPrChange>
      </w:rPr>
      <w:t>B31 2TS Birmingham</w:t>
    </w:r>
  </w:p>
  <w:p w14:paraId="2FF95365" w14:textId="77777777" w:rsidR="00446BF8" w:rsidRPr="005D3618" w:rsidRDefault="00446BF8" w:rsidP="00051877">
    <w:pPr>
      <w:framePr w:w="3561" w:h="3890" w:wrap="around" w:vAnchor="page" w:hAnchor="page" w:x="802" w:y="3785" w:anchorLock="1"/>
      <w:spacing w:after="60" w:line="280" w:lineRule="exact"/>
      <w:rPr>
        <w:rFonts w:ascii="Arial" w:hAnsi="Arial"/>
        <w:sz w:val="20"/>
        <w:szCs w:val="20"/>
        <w:lang w:val="en-US"/>
        <w:rPrChange w:id="101" w:author="WezelHeike" w:date="2018-02-28T08:54:00Z">
          <w:rPr>
            <w:rFonts w:ascii="Arial" w:hAnsi="Arial"/>
            <w:sz w:val="20"/>
            <w:szCs w:val="20"/>
          </w:rPr>
        </w:rPrChange>
      </w:rPr>
    </w:pPr>
  </w:p>
  <w:p w14:paraId="0B011214" w14:textId="77777777" w:rsidR="00446BF8" w:rsidRPr="005D3618" w:rsidRDefault="00446BF8" w:rsidP="00051877">
    <w:pPr>
      <w:framePr w:w="3561" w:h="3890" w:wrap="around" w:vAnchor="page" w:hAnchor="page" w:x="802" w:y="3785" w:anchorLock="1"/>
      <w:spacing w:after="60" w:line="280" w:lineRule="exact"/>
      <w:rPr>
        <w:rFonts w:ascii="Arial" w:hAnsi="Arial" w:cs="Arial"/>
        <w:sz w:val="20"/>
        <w:szCs w:val="20"/>
        <w:lang w:val="en-US"/>
        <w:rPrChange w:id="102" w:author="WezelHeike" w:date="2018-02-28T08:54:00Z">
          <w:rPr>
            <w:rFonts w:ascii="Arial" w:hAnsi="Arial" w:cs="Arial"/>
            <w:sz w:val="20"/>
            <w:szCs w:val="20"/>
          </w:rPr>
        </w:rPrChange>
      </w:rPr>
    </w:pPr>
    <w:r w:rsidRPr="005D3618">
      <w:rPr>
        <w:rFonts w:ascii="Arial" w:hAnsi="Arial" w:cs="Arial"/>
        <w:sz w:val="20"/>
        <w:szCs w:val="20"/>
        <w:lang w:val="en-US"/>
        <w:rPrChange w:id="103" w:author="WezelHeike" w:date="2018-02-28T08:54:00Z">
          <w:rPr>
            <w:rFonts w:ascii="Arial" w:hAnsi="Arial" w:cs="Arial"/>
            <w:sz w:val="20"/>
            <w:szCs w:val="20"/>
          </w:rPr>
        </w:rPrChange>
      </w:rPr>
      <w:t>Tel.: +44 121 222 5321</w:t>
    </w:r>
  </w:p>
  <w:p w14:paraId="431F3F37" w14:textId="77777777" w:rsidR="00B35511" w:rsidRPr="005D3618" w:rsidRDefault="00B35511" w:rsidP="00051877">
    <w:pPr>
      <w:framePr w:w="3561" w:h="3890" w:wrap="around" w:vAnchor="page" w:hAnchor="page" w:x="802" w:y="3785" w:anchorLock="1"/>
      <w:spacing w:after="60" w:line="280" w:lineRule="exact"/>
      <w:rPr>
        <w:rFonts w:ascii="Arial" w:hAnsi="Arial" w:cs="Arial"/>
        <w:sz w:val="20"/>
        <w:szCs w:val="20"/>
        <w:lang w:val="en-US"/>
        <w:rPrChange w:id="104" w:author="WezelHeike" w:date="2018-02-28T08:54:00Z">
          <w:rPr>
            <w:rFonts w:ascii="Arial" w:hAnsi="Arial" w:cs="Arial"/>
            <w:sz w:val="20"/>
            <w:szCs w:val="20"/>
          </w:rPr>
        </w:rPrChange>
      </w:rPr>
    </w:pPr>
  </w:p>
  <w:p w14:paraId="20C8F26E" w14:textId="77777777" w:rsidR="00446BF8" w:rsidRPr="005D3618" w:rsidRDefault="00AF14E4" w:rsidP="00051877">
    <w:pPr>
      <w:framePr w:w="3561" w:h="3890" w:wrap="around" w:vAnchor="page" w:hAnchor="page" w:x="802" w:y="3785" w:anchorLock="1"/>
      <w:spacing w:after="60" w:line="280" w:lineRule="exact"/>
      <w:rPr>
        <w:rFonts w:ascii="Arial" w:hAnsi="Arial"/>
        <w:color w:val="000000"/>
        <w:sz w:val="20"/>
        <w:szCs w:val="20"/>
        <w:lang w:val="en-US"/>
        <w:rPrChange w:id="105" w:author="WezelHeike" w:date="2018-02-28T08:54:00Z">
          <w:rPr>
            <w:rFonts w:ascii="Arial" w:hAnsi="Arial"/>
            <w:color w:val="000000"/>
            <w:sz w:val="20"/>
            <w:szCs w:val="20"/>
          </w:rPr>
        </w:rPrChange>
      </w:rPr>
    </w:pPr>
    <w:r w:rsidRPr="005D3618">
      <w:rPr>
        <w:rFonts w:ascii="Arial" w:hAnsi="Arial"/>
        <w:color w:val="000000"/>
        <w:sz w:val="20"/>
        <w:szCs w:val="20"/>
        <w:lang w:val="en-US"/>
        <w:rPrChange w:id="106" w:author="WezelHeike" w:date="2018-02-28T08:54:00Z">
          <w:rPr>
            <w:rFonts w:ascii="Arial" w:hAnsi="Arial"/>
            <w:color w:val="000000"/>
            <w:sz w:val="20"/>
            <w:szCs w:val="20"/>
          </w:rPr>
        </w:rPrChange>
      </w:rPr>
      <w:t>info@norelem.co.uk</w:t>
    </w:r>
  </w:p>
  <w:p w14:paraId="58092A72" w14:textId="77777777" w:rsidR="00446BF8" w:rsidRPr="005D3618" w:rsidRDefault="00446BF8" w:rsidP="00051877">
    <w:pPr>
      <w:framePr w:w="3561" w:h="3890" w:wrap="around" w:vAnchor="page" w:hAnchor="page" w:x="802" w:y="3785" w:anchorLock="1"/>
      <w:spacing w:after="60" w:line="280" w:lineRule="exact"/>
      <w:rPr>
        <w:rFonts w:ascii="Arial" w:hAnsi="Arial"/>
        <w:color w:val="000000"/>
        <w:sz w:val="20"/>
        <w:szCs w:val="20"/>
        <w:lang w:val="en-US"/>
        <w:rPrChange w:id="107" w:author="WezelHeike" w:date="2018-02-28T08:54:00Z">
          <w:rPr>
            <w:rFonts w:ascii="Arial" w:hAnsi="Arial"/>
            <w:color w:val="000000"/>
            <w:sz w:val="20"/>
            <w:szCs w:val="20"/>
          </w:rPr>
        </w:rPrChange>
      </w:rPr>
    </w:pPr>
    <w:r w:rsidRPr="005D3618">
      <w:rPr>
        <w:rFonts w:ascii="Arial" w:hAnsi="Arial"/>
        <w:color w:val="000000"/>
        <w:sz w:val="20"/>
        <w:szCs w:val="20"/>
        <w:lang w:val="en-US"/>
        <w:rPrChange w:id="108" w:author="WezelHeike" w:date="2018-02-28T08:54:00Z">
          <w:rPr>
            <w:rFonts w:ascii="Arial" w:hAnsi="Arial"/>
            <w:color w:val="000000"/>
            <w:sz w:val="20"/>
            <w:szCs w:val="20"/>
          </w:rPr>
        </w:rPrChange>
      </w:rPr>
      <w:t>www.norelem.co.uk</w:t>
    </w:r>
  </w:p>
  <w:p w14:paraId="72AE3200" w14:textId="77777777" w:rsidR="00446BF8" w:rsidRPr="005D3618" w:rsidRDefault="00446BF8" w:rsidP="00051877">
    <w:pPr>
      <w:framePr w:w="3561" w:h="3890" w:wrap="around" w:vAnchor="page" w:hAnchor="page" w:x="802" w:y="3785" w:anchorLock="1"/>
      <w:spacing w:line="280" w:lineRule="exact"/>
      <w:rPr>
        <w:rFonts w:ascii="Arial" w:hAnsi="Arial"/>
        <w:sz w:val="20"/>
        <w:szCs w:val="20"/>
        <w:lang w:val="en-US"/>
        <w:rPrChange w:id="109" w:author="WezelHeike" w:date="2018-02-28T08:54:00Z">
          <w:rPr>
            <w:rFonts w:ascii="Arial" w:hAnsi="Arial"/>
            <w:sz w:val="20"/>
            <w:szCs w:val="20"/>
          </w:rPr>
        </w:rPrChange>
      </w:rPr>
    </w:pPr>
  </w:p>
  <w:p w14:paraId="1FC11AFF" w14:textId="63883003" w:rsidR="00446BF8" w:rsidRPr="005D3618"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Change w:id="110" w:author="WezelHeike" w:date="2018-02-28T08:54:00Z">
          <w:rPr>
            <w:rFonts w:ascii="Arial" w:hAnsi="Arial" w:cs="Arial"/>
            <w:b/>
            <w:color w:val="000000"/>
            <w:sz w:val="28"/>
            <w:szCs w:val="28"/>
          </w:rPr>
        </w:rPrChange>
      </w:rPr>
    </w:pPr>
    <w:r>
      <w:rPr>
        <w:noProof/>
      </w:rPr>
      <w:drawing>
        <wp:anchor distT="0" distB="0" distL="114300" distR="114300" simplePos="0" relativeHeight="251658240" behindDoc="1" locked="0" layoutInCell="1" allowOverlap="1" wp14:anchorId="690B8E51" wp14:editId="7B5FB3B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3618">
      <w:rPr>
        <w:rFonts w:ascii="Arial" w:hAnsi="Arial" w:cs="Arial"/>
        <w:b/>
        <w:color w:val="000000"/>
        <w:sz w:val="28"/>
        <w:szCs w:val="28"/>
        <w:lang w:val="en-US"/>
        <w:rPrChange w:id="111" w:author="WezelHeike" w:date="2018-02-28T08:54:00Z">
          <w:rPr>
            <w:rFonts w:ascii="Arial" w:hAnsi="Arial" w:cs="Arial"/>
            <w:b/>
            <w:color w:val="000000"/>
            <w:sz w:val="28"/>
            <w:szCs w:val="28"/>
          </w:rPr>
        </w:rPrChange>
      </w:rPr>
      <w:t>Press release</w:t>
    </w:r>
    <w:r w:rsidRPr="005D3618">
      <w:rPr>
        <w:rFonts w:ascii="Arial" w:hAnsi="Arial" w:cs="Arial"/>
        <w:b/>
        <w:color w:val="000000"/>
        <w:sz w:val="28"/>
        <w:szCs w:val="28"/>
        <w:lang w:val="en-US"/>
        <w:rPrChange w:id="112" w:author="WezelHeike" w:date="2018-02-28T08:54:00Z">
          <w:rPr>
            <w:rFonts w:ascii="Arial" w:hAnsi="Arial" w:cs="Arial"/>
            <w:b/>
            <w:color w:val="000000"/>
            <w:sz w:val="28"/>
            <w:szCs w:val="28"/>
          </w:rPr>
        </w:rPrChange>
      </w:rPr>
      <w:tab/>
    </w:r>
    <w:r w:rsidRPr="005D3618">
      <w:rPr>
        <w:rFonts w:ascii="Arial" w:hAnsi="Arial" w:cs="Arial"/>
        <w:color w:val="000000"/>
        <w:lang w:val="en-US"/>
        <w:rPrChange w:id="113" w:author="WezelHeike" w:date="2018-02-28T08:54:00Z">
          <w:rPr>
            <w:rFonts w:ascii="Arial" w:hAnsi="Arial" w:cs="Arial"/>
            <w:color w:val="000000"/>
          </w:rPr>
        </w:rPrChange>
      </w:rPr>
      <w:t>March 2018</w:t>
    </w:r>
  </w:p>
  <w:p w14:paraId="4E3558D1" w14:textId="77777777" w:rsidR="00446BF8" w:rsidRPr="005D3618" w:rsidRDefault="00446BF8" w:rsidP="00CA33BD">
    <w:pPr>
      <w:pStyle w:val="Kopfzeile"/>
      <w:tabs>
        <w:tab w:val="clear" w:pos="4536"/>
        <w:tab w:val="clear" w:pos="9072"/>
        <w:tab w:val="right" w:pos="6342"/>
        <w:tab w:val="right" w:pos="9781"/>
      </w:tabs>
      <w:spacing w:line="360" w:lineRule="exact"/>
      <w:rPr>
        <w:b/>
        <w:noProof/>
        <w:sz w:val="28"/>
        <w:szCs w:val="28"/>
        <w:lang w:val="en-US"/>
        <w:rPrChange w:id="114" w:author="WezelHeike" w:date="2018-02-28T08:54:00Z">
          <w:rPr>
            <w:b/>
            <w:noProof/>
            <w:sz w:val="28"/>
            <w:szCs w:val="28"/>
          </w:rPr>
        </w:rPrChange>
      </w:rPr>
    </w:pPr>
    <w:r w:rsidRPr="005D3618">
      <w:rPr>
        <w:b/>
        <w:noProof/>
        <w:sz w:val="28"/>
        <w:szCs w:val="28"/>
        <w:lang w:val="en-US"/>
        <w:rPrChange w:id="115" w:author="WezelHeike" w:date="2018-02-28T08:54:00Z">
          <w:rPr>
            <w:b/>
            <w:noProof/>
            <w:sz w:val="28"/>
            <w:szCs w:val="28"/>
          </w:rPr>
        </w:rPrChange>
      </w:rPr>
      <w:tab/>
    </w:r>
  </w:p>
  <w:p w14:paraId="6F9D1BE5" w14:textId="77777777" w:rsidR="00446BF8" w:rsidRPr="005D3618" w:rsidRDefault="00446BF8">
    <w:pPr>
      <w:rPr>
        <w:lang w:val="en-US"/>
        <w:rPrChange w:id="116" w:author="WezelHeike" w:date="2018-02-28T08:54:00Z">
          <w:rPr/>
        </w:rPrChang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w:pict>
  </w:numPicBullet>
  <w:numPicBullet w:numPicBulletId="1">
    <w:pict>
      <v:shape id="_x0000_i1051" type="#_x0000_t75" style="width:5.25pt;height:5.25pt" o:bullet="t">
        <v:imagedata r:id="rId1" o:title="bullet_red"/>
      </v:shape>
    </w:pict>
  </w:numPicBullet>
  <w:numPicBullet w:numPicBulletId="2">
    <w:pict>
      <v:shape id="_x0000_i1052" type="#_x0000_t75" style="width:3in;height:3in" o:bullet="t"/>
    </w:pict>
  </w:numPicBullet>
  <w:numPicBullet w:numPicBulletId="3">
    <w:pict>
      <v:shape id="_x0000_i1053" type="#_x0000_t75" style="width:3in;height:3in" o:bullet="t"/>
    </w:pict>
  </w:numPicBullet>
  <w:numPicBullet w:numPicBulletId="4">
    <w:pict>
      <v:shape id="_x0000_i1054" type="#_x0000_t75" style="width:3in;height:3in" o:bullet="t"/>
    </w:pict>
  </w:numPicBullet>
  <w:numPicBullet w:numPicBulletId="5">
    <w:pict>
      <v:shape id="_x0000_i1055"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ezelHeike">
    <w15:presenceInfo w15:providerId="AD" w15:userId="S-1-5-21-2747522388-2954673098-1063872948-37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19"/>
    <w:rsid w:val="0000576D"/>
    <w:rsid w:val="00005DCD"/>
    <w:rsid w:val="00007AEF"/>
    <w:rsid w:val="000135FF"/>
    <w:rsid w:val="000139CD"/>
    <w:rsid w:val="00014E00"/>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65C19"/>
    <w:rsid w:val="000673D9"/>
    <w:rsid w:val="0007006A"/>
    <w:rsid w:val="00070655"/>
    <w:rsid w:val="000711BF"/>
    <w:rsid w:val="000719DC"/>
    <w:rsid w:val="00072B28"/>
    <w:rsid w:val="0008032B"/>
    <w:rsid w:val="00080882"/>
    <w:rsid w:val="00081E9F"/>
    <w:rsid w:val="000868C9"/>
    <w:rsid w:val="000902B0"/>
    <w:rsid w:val="00091E03"/>
    <w:rsid w:val="00092EAB"/>
    <w:rsid w:val="000931B0"/>
    <w:rsid w:val="00094402"/>
    <w:rsid w:val="00094566"/>
    <w:rsid w:val="00094A9A"/>
    <w:rsid w:val="0009549F"/>
    <w:rsid w:val="00096363"/>
    <w:rsid w:val="00096A7A"/>
    <w:rsid w:val="00097392"/>
    <w:rsid w:val="000A0FC7"/>
    <w:rsid w:val="000A1580"/>
    <w:rsid w:val="000B10FA"/>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AB5"/>
    <w:rsid w:val="000E7D6A"/>
    <w:rsid w:val="000F0BE1"/>
    <w:rsid w:val="000F3BBB"/>
    <w:rsid w:val="000F4766"/>
    <w:rsid w:val="000F49E1"/>
    <w:rsid w:val="000F5A06"/>
    <w:rsid w:val="000F5ADA"/>
    <w:rsid w:val="00106F93"/>
    <w:rsid w:val="0011516A"/>
    <w:rsid w:val="00117BB9"/>
    <w:rsid w:val="001209C8"/>
    <w:rsid w:val="001241FD"/>
    <w:rsid w:val="001260FA"/>
    <w:rsid w:val="00127A16"/>
    <w:rsid w:val="001315A3"/>
    <w:rsid w:val="0013206D"/>
    <w:rsid w:val="00132F6D"/>
    <w:rsid w:val="001334C2"/>
    <w:rsid w:val="00136C0C"/>
    <w:rsid w:val="00142660"/>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4C0"/>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577"/>
    <w:rsid w:val="002847D7"/>
    <w:rsid w:val="002876FF"/>
    <w:rsid w:val="00290A75"/>
    <w:rsid w:val="0029270C"/>
    <w:rsid w:val="00292890"/>
    <w:rsid w:val="00292A9E"/>
    <w:rsid w:val="00292C76"/>
    <w:rsid w:val="00293A82"/>
    <w:rsid w:val="00293B16"/>
    <w:rsid w:val="00293DF9"/>
    <w:rsid w:val="002A31D3"/>
    <w:rsid w:val="002A4AB4"/>
    <w:rsid w:val="002A65C0"/>
    <w:rsid w:val="002A728B"/>
    <w:rsid w:val="002B00D6"/>
    <w:rsid w:val="002B1B89"/>
    <w:rsid w:val="002B3CE2"/>
    <w:rsid w:val="002B6F85"/>
    <w:rsid w:val="002B7997"/>
    <w:rsid w:val="002C1D53"/>
    <w:rsid w:val="002C23E9"/>
    <w:rsid w:val="002C2C4B"/>
    <w:rsid w:val="002C4B4C"/>
    <w:rsid w:val="002C642D"/>
    <w:rsid w:val="002C7695"/>
    <w:rsid w:val="002D23C8"/>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069EA"/>
    <w:rsid w:val="0031015A"/>
    <w:rsid w:val="00312ABD"/>
    <w:rsid w:val="00315B72"/>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621E4"/>
    <w:rsid w:val="00363EEC"/>
    <w:rsid w:val="00365E06"/>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14B"/>
    <w:rsid w:val="00405E18"/>
    <w:rsid w:val="00406C52"/>
    <w:rsid w:val="00406E3D"/>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3990"/>
    <w:rsid w:val="00485CC3"/>
    <w:rsid w:val="00491CAD"/>
    <w:rsid w:val="0049772D"/>
    <w:rsid w:val="004A0295"/>
    <w:rsid w:val="004A2086"/>
    <w:rsid w:val="004A36FC"/>
    <w:rsid w:val="004A6179"/>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01D0"/>
    <w:rsid w:val="004F2F86"/>
    <w:rsid w:val="004F3BF7"/>
    <w:rsid w:val="004F462F"/>
    <w:rsid w:val="004F4920"/>
    <w:rsid w:val="004F615E"/>
    <w:rsid w:val="004F7F97"/>
    <w:rsid w:val="005016A7"/>
    <w:rsid w:val="00510AB1"/>
    <w:rsid w:val="00511BB4"/>
    <w:rsid w:val="00512ACA"/>
    <w:rsid w:val="00513745"/>
    <w:rsid w:val="00514CB5"/>
    <w:rsid w:val="0051576E"/>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1777"/>
    <w:rsid w:val="00552848"/>
    <w:rsid w:val="00554EB7"/>
    <w:rsid w:val="00560335"/>
    <w:rsid w:val="005617FD"/>
    <w:rsid w:val="005646F1"/>
    <w:rsid w:val="0056599A"/>
    <w:rsid w:val="0056620C"/>
    <w:rsid w:val="005737A5"/>
    <w:rsid w:val="00575393"/>
    <w:rsid w:val="005755CB"/>
    <w:rsid w:val="00577B23"/>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914"/>
    <w:rsid w:val="005B4B7E"/>
    <w:rsid w:val="005B6197"/>
    <w:rsid w:val="005C1299"/>
    <w:rsid w:val="005C51A2"/>
    <w:rsid w:val="005D025A"/>
    <w:rsid w:val="005D0307"/>
    <w:rsid w:val="005D2486"/>
    <w:rsid w:val="005D3618"/>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167E9"/>
    <w:rsid w:val="00621E0E"/>
    <w:rsid w:val="00622EDB"/>
    <w:rsid w:val="006232B8"/>
    <w:rsid w:val="00626002"/>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03F8"/>
    <w:rsid w:val="00662278"/>
    <w:rsid w:val="00662BC3"/>
    <w:rsid w:val="006634BE"/>
    <w:rsid w:val="00665087"/>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5C6F"/>
    <w:rsid w:val="00696331"/>
    <w:rsid w:val="006A00BE"/>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00"/>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24D0"/>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3573"/>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7037"/>
    <w:rsid w:val="00831C44"/>
    <w:rsid w:val="00832DAE"/>
    <w:rsid w:val="008356C7"/>
    <w:rsid w:val="00835CC5"/>
    <w:rsid w:val="00836120"/>
    <w:rsid w:val="00836574"/>
    <w:rsid w:val="00837A78"/>
    <w:rsid w:val="008410A5"/>
    <w:rsid w:val="00842F64"/>
    <w:rsid w:val="00845426"/>
    <w:rsid w:val="008479A4"/>
    <w:rsid w:val="008502AA"/>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0732"/>
    <w:rsid w:val="008C5446"/>
    <w:rsid w:val="008C6146"/>
    <w:rsid w:val="008C6A45"/>
    <w:rsid w:val="008C6B03"/>
    <w:rsid w:val="008D4008"/>
    <w:rsid w:val="008D4924"/>
    <w:rsid w:val="008D4C0B"/>
    <w:rsid w:val="008D5AA4"/>
    <w:rsid w:val="008D78A3"/>
    <w:rsid w:val="008E2001"/>
    <w:rsid w:val="008E28FB"/>
    <w:rsid w:val="008E382F"/>
    <w:rsid w:val="008E4316"/>
    <w:rsid w:val="008E4DF7"/>
    <w:rsid w:val="008E4EB2"/>
    <w:rsid w:val="008E6E58"/>
    <w:rsid w:val="008E7217"/>
    <w:rsid w:val="008F1DF1"/>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1862"/>
    <w:rsid w:val="00943885"/>
    <w:rsid w:val="009444B2"/>
    <w:rsid w:val="009503E0"/>
    <w:rsid w:val="009536A2"/>
    <w:rsid w:val="00955DA3"/>
    <w:rsid w:val="00960D32"/>
    <w:rsid w:val="00962410"/>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D4427"/>
    <w:rsid w:val="009E05AF"/>
    <w:rsid w:val="009E759D"/>
    <w:rsid w:val="009F076E"/>
    <w:rsid w:val="009F1389"/>
    <w:rsid w:val="009F1940"/>
    <w:rsid w:val="009F6BD9"/>
    <w:rsid w:val="00A007D3"/>
    <w:rsid w:val="00A02977"/>
    <w:rsid w:val="00A040BA"/>
    <w:rsid w:val="00A05845"/>
    <w:rsid w:val="00A06284"/>
    <w:rsid w:val="00A1057C"/>
    <w:rsid w:val="00A1079F"/>
    <w:rsid w:val="00A163FD"/>
    <w:rsid w:val="00A16440"/>
    <w:rsid w:val="00A16897"/>
    <w:rsid w:val="00A16D8C"/>
    <w:rsid w:val="00A2149C"/>
    <w:rsid w:val="00A25DF2"/>
    <w:rsid w:val="00A271BC"/>
    <w:rsid w:val="00A32797"/>
    <w:rsid w:val="00A32DF6"/>
    <w:rsid w:val="00A338CB"/>
    <w:rsid w:val="00A36D08"/>
    <w:rsid w:val="00A417D1"/>
    <w:rsid w:val="00A41C26"/>
    <w:rsid w:val="00A4319D"/>
    <w:rsid w:val="00A4396F"/>
    <w:rsid w:val="00A46181"/>
    <w:rsid w:val="00A466AC"/>
    <w:rsid w:val="00A47399"/>
    <w:rsid w:val="00A47C18"/>
    <w:rsid w:val="00A516D6"/>
    <w:rsid w:val="00A54E36"/>
    <w:rsid w:val="00A55417"/>
    <w:rsid w:val="00A62C68"/>
    <w:rsid w:val="00A701FC"/>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96E51"/>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5E78"/>
    <w:rsid w:val="00AD690A"/>
    <w:rsid w:val="00AD6C76"/>
    <w:rsid w:val="00AD6D01"/>
    <w:rsid w:val="00AE452E"/>
    <w:rsid w:val="00AE71CB"/>
    <w:rsid w:val="00AE7236"/>
    <w:rsid w:val="00AF14E4"/>
    <w:rsid w:val="00AF4F13"/>
    <w:rsid w:val="00AF5F95"/>
    <w:rsid w:val="00AF6D79"/>
    <w:rsid w:val="00B01EEA"/>
    <w:rsid w:val="00B0677F"/>
    <w:rsid w:val="00B07129"/>
    <w:rsid w:val="00B0762B"/>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4BB7"/>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49E"/>
    <w:rsid w:val="00B94556"/>
    <w:rsid w:val="00B95FDC"/>
    <w:rsid w:val="00BA0D5F"/>
    <w:rsid w:val="00BA340F"/>
    <w:rsid w:val="00BA512A"/>
    <w:rsid w:val="00BA6850"/>
    <w:rsid w:val="00BB48F1"/>
    <w:rsid w:val="00BB49A4"/>
    <w:rsid w:val="00BB5116"/>
    <w:rsid w:val="00BB69AF"/>
    <w:rsid w:val="00BC1947"/>
    <w:rsid w:val="00BC4AD3"/>
    <w:rsid w:val="00BD0A73"/>
    <w:rsid w:val="00BD169D"/>
    <w:rsid w:val="00BD2AF4"/>
    <w:rsid w:val="00BD411B"/>
    <w:rsid w:val="00BD48B4"/>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16620"/>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5960"/>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54C3"/>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2EB2"/>
    <w:rsid w:val="00CF3B31"/>
    <w:rsid w:val="00CF3C95"/>
    <w:rsid w:val="00D0134B"/>
    <w:rsid w:val="00D05456"/>
    <w:rsid w:val="00D06AB0"/>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18FE"/>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B7D6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3A8D"/>
    <w:rsid w:val="00DF5069"/>
    <w:rsid w:val="00DF587C"/>
    <w:rsid w:val="00DF7DC7"/>
    <w:rsid w:val="00E03A87"/>
    <w:rsid w:val="00E062FD"/>
    <w:rsid w:val="00E066F8"/>
    <w:rsid w:val="00E06E03"/>
    <w:rsid w:val="00E1174D"/>
    <w:rsid w:val="00E12277"/>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5988"/>
    <w:rsid w:val="00E85CC7"/>
    <w:rsid w:val="00E86C7D"/>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3544"/>
    <w:rsid w:val="00F34129"/>
    <w:rsid w:val="00F3559F"/>
    <w:rsid w:val="00F35FA0"/>
    <w:rsid w:val="00F36813"/>
    <w:rsid w:val="00F37401"/>
    <w:rsid w:val="00F3760C"/>
    <w:rsid w:val="00F42630"/>
    <w:rsid w:val="00F42D80"/>
    <w:rsid w:val="00F438BD"/>
    <w:rsid w:val="00F43D8C"/>
    <w:rsid w:val="00F445D9"/>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5D1"/>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C6D7BF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 w:type="character" w:styleId="BesuchterHyperlink">
    <w:name w:val="FollowedHyperlink"/>
    <w:basedOn w:val="Absatz-Standardschriftart"/>
    <w:semiHidden/>
    <w:unhideWhenUsed/>
    <w:rsid w:val="006167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0E800-BD68-4407-8729-A39063CC9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793EEF98.dotm</Template>
  <TotalTime>0</TotalTime>
  <Pages>2</Pages>
  <Words>356</Words>
  <Characters>2245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5</cp:revision>
  <cp:lastPrinted>2017-07-20T15:00:00Z</cp:lastPrinted>
  <dcterms:created xsi:type="dcterms:W3CDTF">2018-02-26T09:24:00Z</dcterms:created>
  <dcterms:modified xsi:type="dcterms:W3CDTF">2018-02-28T07:59:00Z</dcterms:modified>
</cp:coreProperties>
</file>