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D074C8" w14:textId="4242095B" w:rsidR="00BB49A4" w:rsidRPr="00051877" w:rsidRDefault="00BB49A4" w:rsidP="00FD69D2">
      <w:pPr>
        <w:tabs>
          <w:tab w:val="left" w:pos="7740"/>
        </w:tabs>
        <w:spacing w:line="30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Markgröningen, le 01/03/2018</w:t>
      </w:r>
    </w:p>
    <w:p w14:paraId="501CFD63" w14:textId="77777777" w:rsidR="009A7549" w:rsidRDefault="00BF6B0B" w:rsidP="00FD69D2">
      <w:pPr>
        <w:spacing w:line="300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br/>
        <w:t xml:space="preserve">Universels et solides – les nouveaux amortisseurs structurels de norelem </w:t>
      </w:r>
    </w:p>
    <w:p w14:paraId="0331ABEA" w14:textId="77777777" w:rsidR="006167E9" w:rsidRPr="006167E9" w:rsidRDefault="006167E9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</w:rPr>
      </w:pPr>
    </w:p>
    <w:p w14:paraId="239CE788" w14:textId="77777777" w:rsidR="00B9449E" w:rsidRDefault="006167E9" w:rsidP="00B9449E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Des éléments d’amortissement haute performance en élastomère co-polyester pour une réduction d'énergie fiable </w:t>
      </w:r>
    </w:p>
    <w:p w14:paraId="556B16BD" w14:textId="77777777" w:rsidR="00B9449E" w:rsidRDefault="00B9449E" w:rsidP="00B9449E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</w:rPr>
      </w:pPr>
    </w:p>
    <w:p w14:paraId="08542256" w14:textId="77777777" w:rsidR="006167E9" w:rsidRPr="00295044" w:rsidRDefault="0049772D" w:rsidP="00B9449E">
      <w:pPr>
        <w:spacing w:line="300" w:lineRule="auto"/>
        <w:rPr>
          <w:rFonts w:ascii="Arial" w:hAnsi="Arial" w:cs="Arial"/>
          <w:b/>
          <w:sz w:val="22"/>
          <w:szCs w:val="22"/>
          <w:lang w:val="en-US"/>
          <w:rPrChange w:id="0" w:author="WezelHeike" w:date="2018-04-23T15:17:00Z">
            <w:rPr>
              <w:rFonts w:ascii="Arial" w:hAnsi="Arial" w:cs="Arial"/>
              <w:b/>
              <w:sz w:val="22"/>
              <w:szCs w:val="22"/>
            </w:rPr>
          </w:rPrChange>
        </w:rPr>
      </w:pPr>
      <w:proofErr w:type="gramStart"/>
      <w:r w:rsidRPr="00295044">
        <w:rPr>
          <w:rFonts w:ascii="Arial" w:hAnsi="Arial" w:cs="Arial"/>
          <w:b/>
          <w:sz w:val="22"/>
          <w:szCs w:val="22"/>
          <w:lang w:val="en-US"/>
          <w:rPrChange w:id="1" w:author="WezelHeike" w:date="2018-04-23T15:17:00Z">
            <w:rPr>
              <w:rFonts w:ascii="Arial" w:hAnsi="Arial" w:cs="Arial"/>
              <w:b/>
              <w:sz w:val="22"/>
              <w:szCs w:val="22"/>
            </w:rPr>
          </w:rPrChange>
        </w:rPr>
        <w:t>norelem</w:t>
      </w:r>
      <w:proofErr w:type="gramEnd"/>
      <w:r w:rsidRPr="00295044">
        <w:rPr>
          <w:rFonts w:ascii="Arial" w:hAnsi="Arial" w:cs="Arial"/>
          <w:b/>
          <w:sz w:val="22"/>
          <w:szCs w:val="22"/>
          <w:lang w:val="en-US"/>
          <w:rPrChange w:id="2" w:author="WezelHeike" w:date="2018-04-23T15:17:00Z">
            <w:rPr>
              <w:rFonts w:ascii="Arial" w:hAnsi="Arial" w:cs="Arial"/>
              <w:b/>
              <w:sz w:val="22"/>
              <w:szCs w:val="22"/>
            </w:rPr>
          </w:rPrChange>
        </w:rPr>
        <w:t xml:space="preserve"> élargit sa gamme avec des amortisseurs structurels, disponibles dans différentes versions. Les éléments d’amortissement haute performance en élastomère co-polyester contribuent à une réduction d'énergie fiable </w:t>
      </w:r>
      <w:proofErr w:type="gramStart"/>
      <w:r w:rsidRPr="00295044">
        <w:rPr>
          <w:rFonts w:ascii="Arial" w:hAnsi="Arial" w:cs="Arial"/>
          <w:b/>
          <w:sz w:val="22"/>
          <w:szCs w:val="22"/>
          <w:lang w:val="en-US"/>
          <w:rPrChange w:id="3" w:author="WezelHeike" w:date="2018-04-23T15:17:00Z">
            <w:rPr>
              <w:rFonts w:ascii="Arial" w:hAnsi="Arial" w:cs="Arial"/>
              <w:b/>
              <w:sz w:val="22"/>
              <w:szCs w:val="22"/>
            </w:rPr>
          </w:rPrChange>
        </w:rPr>
        <w:t>et</w:t>
      </w:r>
      <w:proofErr w:type="gramEnd"/>
      <w:r w:rsidRPr="00295044">
        <w:rPr>
          <w:rFonts w:ascii="Arial" w:hAnsi="Arial" w:cs="Arial"/>
          <w:b/>
          <w:sz w:val="22"/>
          <w:szCs w:val="22"/>
          <w:lang w:val="en-US"/>
          <w:rPrChange w:id="4" w:author="WezelHeike" w:date="2018-04-23T15:17:00Z">
            <w:rPr>
              <w:rFonts w:ascii="Arial" w:hAnsi="Arial" w:cs="Arial"/>
              <w:b/>
              <w:sz w:val="22"/>
              <w:szCs w:val="22"/>
            </w:rPr>
          </w:rPrChange>
        </w:rPr>
        <w:t xml:space="preserve"> constante dans diverses applications. </w:t>
      </w:r>
      <w:proofErr w:type="gramStart"/>
      <w:r w:rsidRPr="00295044">
        <w:rPr>
          <w:rFonts w:ascii="Arial" w:hAnsi="Arial" w:cs="Arial"/>
          <w:b/>
          <w:sz w:val="22"/>
          <w:szCs w:val="22"/>
          <w:lang w:val="en-US"/>
          <w:rPrChange w:id="5" w:author="WezelHeike" w:date="2018-04-23T15:17:00Z">
            <w:rPr>
              <w:rFonts w:ascii="Arial" w:hAnsi="Arial" w:cs="Arial"/>
              <w:b/>
              <w:sz w:val="22"/>
              <w:szCs w:val="22"/>
            </w:rPr>
          </w:rPrChange>
        </w:rPr>
        <w:t>Ils</w:t>
      </w:r>
      <w:proofErr w:type="gramEnd"/>
      <w:r w:rsidRPr="00295044">
        <w:rPr>
          <w:rFonts w:ascii="Arial" w:hAnsi="Arial" w:cs="Arial"/>
          <w:b/>
          <w:sz w:val="22"/>
          <w:szCs w:val="22"/>
          <w:lang w:val="en-US"/>
          <w:rPrChange w:id="6" w:author="WezelHeike" w:date="2018-04-23T15:17:00Z">
            <w:rPr>
              <w:rFonts w:ascii="Arial" w:hAnsi="Arial" w:cs="Arial"/>
              <w:b/>
              <w:sz w:val="22"/>
              <w:szCs w:val="22"/>
            </w:rPr>
          </w:rPrChange>
        </w:rPr>
        <w:t xml:space="preserve"> sont par exemple idéaux pour l'amortissement de fin de course dans les machines-outils, la fabrication d'outils, la technologie linéaire, ainsi que les applications hydrauliques et pneumatiques.</w:t>
      </w:r>
    </w:p>
    <w:p w14:paraId="1EB5F045" w14:textId="77777777" w:rsidR="006167E9" w:rsidRPr="00295044" w:rsidRDefault="006167E9" w:rsidP="006167E9">
      <w:pPr>
        <w:rPr>
          <w:lang w:val="en-US"/>
          <w:rPrChange w:id="7" w:author="WezelHeike" w:date="2018-04-23T15:17:00Z">
            <w:rPr/>
          </w:rPrChange>
        </w:rPr>
      </w:pPr>
    </w:p>
    <w:p w14:paraId="44CF554B" w14:textId="77777777" w:rsidR="00E86C7D" w:rsidRPr="00295044" w:rsidRDefault="002B6F85" w:rsidP="006167E9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iCs w:val="0"/>
          <w:sz w:val="22"/>
          <w:szCs w:val="22"/>
          <w:lang w:val="en-US"/>
          <w:rPrChange w:id="8" w:author="WezelHeike" w:date="2018-04-23T15:17:00Z">
            <w:rPr>
              <w:rFonts w:ascii="Arial" w:hAnsi="Arial" w:cs="Arial"/>
              <w:b w:val="0"/>
              <w:i w:val="0"/>
              <w:iCs w:val="0"/>
              <w:sz w:val="22"/>
              <w:szCs w:val="22"/>
            </w:rPr>
          </w:rPrChange>
        </w:rPr>
      </w:pPr>
      <w:r w:rsidRPr="00295044">
        <w:rPr>
          <w:rFonts w:ascii="Arial" w:hAnsi="Arial" w:cs="Arial"/>
          <w:b w:val="0"/>
          <w:i w:val="0"/>
          <w:iCs w:val="0"/>
          <w:sz w:val="22"/>
          <w:szCs w:val="22"/>
          <w:lang w:val="en-US"/>
          <w:rPrChange w:id="9" w:author="WezelHeike" w:date="2018-04-23T15:17:00Z">
            <w:rPr>
              <w:rFonts w:ascii="Arial" w:hAnsi="Arial" w:cs="Arial"/>
              <w:b w:val="0"/>
              <w:i w:val="0"/>
              <w:iCs w:val="0"/>
              <w:sz w:val="22"/>
              <w:szCs w:val="22"/>
            </w:rPr>
          </w:rPrChange>
        </w:rPr>
        <w:t xml:space="preserve">Des forces importantes s'exercent souvent dans les machines </w:t>
      </w:r>
      <w:proofErr w:type="gramStart"/>
      <w:r w:rsidRPr="00295044">
        <w:rPr>
          <w:rFonts w:ascii="Arial" w:hAnsi="Arial" w:cs="Arial"/>
          <w:b w:val="0"/>
          <w:i w:val="0"/>
          <w:iCs w:val="0"/>
          <w:sz w:val="22"/>
          <w:szCs w:val="22"/>
          <w:lang w:val="en-US"/>
          <w:rPrChange w:id="10" w:author="WezelHeike" w:date="2018-04-23T15:17:00Z">
            <w:rPr>
              <w:rFonts w:ascii="Arial" w:hAnsi="Arial" w:cs="Arial"/>
              <w:b w:val="0"/>
              <w:i w:val="0"/>
              <w:iCs w:val="0"/>
              <w:sz w:val="22"/>
              <w:szCs w:val="22"/>
            </w:rPr>
          </w:rPrChange>
        </w:rPr>
        <w:t>et</w:t>
      </w:r>
      <w:proofErr w:type="gramEnd"/>
      <w:r w:rsidRPr="00295044">
        <w:rPr>
          <w:rFonts w:ascii="Arial" w:hAnsi="Arial" w:cs="Arial"/>
          <w:b w:val="0"/>
          <w:i w:val="0"/>
          <w:iCs w:val="0"/>
          <w:sz w:val="22"/>
          <w:szCs w:val="22"/>
          <w:lang w:val="en-US"/>
          <w:rPrChange w:id="11" w:author="WezelHeike" w:date="2018-04-23T15:17:00Z">
            <w:rPr>
              <w:rFonts w:ascii="Arial" w:hAnsi="Arial" w:cs="Arial"/>
              <w:b w:val="0"/>
              <w:i w:val="0"/>
              <w:iCs w:val="0"/>
              <w:sz w:val="22"/>
              <w:szCs w:val="22"/>
            </w:rPr>
          </w:rPrChange>
        </w:rPr>
        <w:t xml:space="preserve"> installations industrielles. Pour amortir les mouvements, norelem propose des amortisseurs structurels fonctionnels, solides </w:t>
      </w:r>
      <w:proofErr w:type="gramStart"/>
      <w:r w:rsidRPr="00295044">
        <w:rPr>
          <w:rFonts w:ascii="Arial" w:hAnsi="Arial" w:cs="Arial"/>
          <w:b w:val="0"/>
          <w:i w:val="0"/>
          <w:iCs w:val="0"/>
          <w:sz w:val="22"/>
          <w:szCs w:val="22"/>
          <w:lang w:val="en-US"/>
          <w:rPrChange w:id="12" w:author="WezelHeike" w:date="2018-04-23T15:17:00Z">
            <w:rPr>
              <w:rFonts w:ascii="Arial" w:hAnsi="Arial" w:cs="Arial"/>
              <w:b w:val="0"/>
              <w:i w:val="0"/>
              <w:iCs w:val="0"/>
              <w:sz w:val="22"/>
              <w:szCs w:val="22"/>
            </w:rPr>
          </w:rPrChange>
        </w:rPr>
        <w:t>et</w:t>
      </w:r>
      <w:proofErr w:type="gramEnd"/>
      <w:r w:rsidRPr="00295044">
        <w:rPr>
          <w:rFonts w:ascii="Arial" w:hAnsi="Arial" w:cs="Arial"/>
          <w:b w:val="0"/>
          <w:i w:val="0"/>
          <w:iCs w:val="0"/>
          <w:sz w:val="22"/>
          <w:szCs w:val="22"/>
          <w:lang w:val="en-US"/>
          <w:rPrChange w:id="13" w:author="WezelHeike" w:date="2018-04-23T15:17:00Z">
            <w:rPr>
              <w:rFonts w:ascii="Arial" w:hAnsi="Arial" w:cs="Arial"/>
              <w:b w:val="0"/>
              <w:i w:val="0"/>
              <w:iCs w:val="0"/>
              <w:sz w:val="22"/>
              <w:szCs w:val="22"/>
            </w:rPr>
          </w:rPrChange>
        </w:rPr>
        <w:t xml:space="preserve"> universels. Ceux-ci sont sans entretien, conviennent pour l'arrêt d'urgence </w:t>
      </w:r>
      <w:proofErr w:type="gramStart"/>
      <w:r w:rsidRPr="00295044">
        <w:rPr>
          <w:rFonts w:ascii="Arial" w:hAnsi="Arial" w:cs="Arial"/>
          <w:b w:val="0"/>
          <w:i w:val="0"/>
          <w:iCs w:val="0"/>
          <w:sz w:val="22"/>
          <w:szCs w:val="22"/>
          <w:lang w:val="en-US"/>
          <w:rPrChange w:id="14" w:author="WezelHeike" w:date="2018-04-23T15:17:00Z">
            <w:rPr>
              <w:rFonts w:ascii="Arial" w:hAnsi="Arial" w:cs="Arial"/>
              <w:b w:val="0"/>
              <w:i w:val="0"/>
              <w:iCs w:val="0"/>
              <w:sz w:val="22"/>
              <w:szCs w:val="22"/>
            </w:rPr>
          </w:rPrChange>
        </w:rPr>
        <w:t>et</w:t>
      </w:r>
      <w:proofErr w:type="gramEnd"/>
      <w:r w:rsidRPr="00295044">
        <w:rPr>
          <w:rFonts w:ascii="Arial" w:hAnsi="Arial" w:cs="Arial"/>
          <w:b w:val="0"/>
          <w:i w:val="0"/>
          <w:iCs w:val="0"/>
          <w:sz w:val="22"/>
          <w:szCs w:val="22"/>
          <w:lang w:val="en-US"/>
          <w:rPrChange w:id="15" w:author="WezelHeike" w:date="2018-04-23T15:17:00Z">
            <w:rPr>
              <w:rFonts w:ascii="Arial" w:hAnsi="Arial" w:cs="Arial"/>
              <w:b w:val="0"/>
              <w:i w:val="0"/>
              <w:iCs w:val="0"/>
              <w:sz w:val="22"/>
              <w:szCs w:val="22"/>
            </w:rPr>
          </w:rPrChange>
        </w:rPr>
        <w:t xml:space="preserve"> l'utilisation en continu, et présentent une durée de vie longue. </w:t>
      </w:r>
      <w:proofErr w:type="gramStart"/>
      <w:r w:rsidRPr="00295044">
        <w:rPr>
          <w:rFonts w:ascii="Arial" w:hAnsi="Arial" w:cs="Arial"/>
          <w:b w:val="0"/>
          <w:i w:val="0"/>
          <w:iCs w:val="0"/>
          <w:sz w:val="22"/>
          <w:szCs w:val="22"/>
          <w:lang w:val="en-US"/>
          <w:rPrChange w:id="16" w:author="WezelHeike" w:date="2018-04-23T15:17:00Z">
            <w:rPr>
              <w:rFonts w:ascii="Arial" w:hAnsi="Arial" w:cs="Arial"/>
              <w:b w:val="0"/>
              <w:i w:val="0"/>
              <w:iCs w:val="0"/>
              <w:sz w:val="22"/>
              <w:szCs w:val="22"/>
            </w:rPr>
          </w:rPrChange>
        </w:rPr>
        <w:t>Ils</w:t>
      </w:r>
      <w:proofErr w:type="gramEnd"/>
      <w:r w:rsidRPr="00295044">
        <w:rPr>
          <w:rFonts w:ascii="Arial" w:hAnsi="Arial" w:cs="Arial"/>
          <w:b w:val="0"/>
          <w:i w:val="0"/>
          <w:iCs w:val="0"/>
          <w:sz w:val="22"/>
          <w:szCs w:val="22"/>
          <w:lang w:val="en-US"/>
          <w:rPrChange w:id="17" w:author="WezelHeike" w:date="2018-04-23T15:17:00Z">
            <w:rPr>
              <w:rFonts w:ascii="Arial" w:hAnsi="Arial" w:cs="Arial"/>
              <w:b w:val="0"/>
              <w:i w:val="0"/>
              <w:iCs w:val="0"/>
              <w:sz w:val="22"/>
              <w:szCs w:val="22"/>
            </w:rPr>
          </w:rPrChange>
        </w:rPr>
        <w:t xml:space="preserve"> sont livrés prêts à l'installation avec une vis de fixation spéciale et offrent un très bon rapport qualité-prix.</w:t>
      </w:r>
    </w:p>
    <w:p w14:paraId="6107E9FF" w14:textId="77777777" w:rsidR="00E86C7D" w:rsidRPr="00295044" w:rsidRDefault="00E86C7D" w:rsidP="006167E9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  <w:rPrChange w:id="18" w:author="WezelHeike" w:date="2018-04-23T15:17:00Z">
            <w:rPr>
              <w:rFonts w:ascii="Arial" w:hAnsi="Arial" w:cs="Arial"/>
              <w:i w:val="0"/>
              <w:iCs w:val="0"/>
              <w:sz w:val="22"/>
              <w:szCs w:val="22"/>
            </w:rPr>
          </w:rPrChange>
        </w:rPr>
      </w:pPr>
    </w:p>
    <w:p w14:paraId="07A8CDFB" w14:textId="77777777" w:rsidR="00E86C7D" w:rsidRPr="00295044" w:rsidRDefault="00E86C7D" w:rsidP="006167E9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  <w:rPrChange w:id="19" w:author="WezelHeike" w:date="2018-04-23T15:17:00Z">
            <w:rPr>
              <w:rFonts w:ascii="Arial" w:hAnsi="Arial" w:cs="Arial"/>
              <w:i w:val="0"/>
              <w:iCs w:val="0"/>
              <w:sz w:val="22"/>
              <w:szCs w:val="22"/>
            </w:rPr>
          </w:rPrChange>
        </w:rPr>
      </w:pPr>
      <w:r w:rsidRPr="00295044">
        <w:rPr>
          <w:rFonts w:ascii="Arial" w:hAnsi="Arial" w:cs="Arial"/>
          <w:i w:val="0"/>
          <w:iCs w:val="0"/>
          <w:sz w:val="22"/>
          <w:szCs w:val="22"/>
          <w:lang w:val="en-US"/>
          <w:rPrChange w:id="20" w:author="WezelHeike" w:date="2018-04-23T15:17:00Z">
            <w:rPr>
              <w:rFonts w:ascii="Arial" w:hAnsi="Arial" w:cs="Arial"/>
              <w:i w:val="0"/>
              <w:iCs w:val="0"/>
              <w:sz w:val="22"/>
              <w:szCs w:val="22"/>
            </w:rPr>
          </w:rPrChange>
        </w:rPr>
        <w:t>Polyvalence dans les environnements difficiles</w:t>
      </w:r>
    </w:p>
    <w:p w14:paraId="71F2D0B3" w14:textId="77777777" w:rsidR="00E86C7D" w:rsidRPr="00295044" w:rsidRDefault="00E86C7D" w:rsidP="00E86C7D">
      <w:pPr>
        <w:rPr>
          <w:lang w:val="en-US"/>
          <w:rPrChange w:id="21" w:author="WezelHeike" w:date="2018-04-23T15:17:00Z">
            <w:rPr/>
          </w:rPrChange>
        </w:rPr>
      </w:pPr>
    </w:p>
    <w:p w14:paraId="0B3D5DEA" w14:textId="77777777" w:rsidR="00E86C7D" w:rsidRPr="00295044" w:rsidRDefault="006167E9" w:rsidP="006167E9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iCs w:val="0"/>
          <w:sz w:val="22"/>
          <w:szCs w:val="22"/>
          <w:lang w:val="en-US"/>
          <w:rPrChange w:id="22" w:author="WezelHeike" w:date="2018-04-23T15:17:00Z">
            <w:rPr>
              <w:rFonts w:ascii="Arial" w:hAnsi="Arial" w:cs="Arial"/>
              <w:b w:val="0"/>
              <w:i w:val="0"/>
              <w:iCs w:val="0"/>
              <w:sz w:val="22"/>
              <w:szCs w:val="22"/>
            </w:rPr>
          </w:rPrChange>
        </w:rPr>
      </w:pPr>
      <w:r w:rsidRPr="00295044">
        <w:rPr>
          <w:rFonts w:ascii="Arial" w:hAnsi="Arial" w:cs="Arial"/>
          <w:b w:val="0"/>
          <w:i w:val="0"/>
          <w:iCs w:val="0"/>
          <w:sz w:val="22"/>
          <w:szCs w:val="22"/>
          <w:lang w:val="en-US"/>
          <w:rPrChange w:id="23" w:author="WezelHeike" w:date="2018-04-23T15:17:00Z">
            <w:rPr>
              <w:rFonts w:ascii="Arial" w:hAnsi="Arial" w:cs="Arial"/>
              <w:b w:val="0"/>
              <w:i w:val="0"/>
              <w:iCs w:val="0"/>
              <w:sz w:val="22"/>
              <w:szCs w:val="22"/>
            </w:rPr>
          </w:rPrChange>
        </w:rPr>
        <w:t xml:space="preserve">Les éléments d'amortissement solides résistent aux microbes, à l'eau de mer ainsi qu'aux substances chimiques, </w:t>
      </w:r>
      <w:proofErr w:type="gramStart"/>
      <w:r w:rsidRPr="00295044">
        <w:rPr>
          <w:rFonts w:ascii="Arial" w:hAnsi="Arial" w:cs="Arial"/>
          <w:b w:val="0"/>
          <w:i w:val="0"/>
          <w:iCs w:val="0"/>
          <w:sz w:val="22"/>
          <w:szCs w:val="22"/>
          <w:lang w:val="en-US"/>
          <w:rPrChange w:id="24" w:author="WezelHeike" w:date="2018-04-23T15:17:00Z">
            <w:rPr>
              <w:rFonts w:ascii="Arial" w:hAnsi="Arial" w:cs="Arial"/>
              <w:b w:val="0"/>
              <w:i w:val="0"/>
              <w:iCs w:val="0"/>
              <w:sz w:val="22"/>
              <w:szCs w:val="22"/>
            </w:rPr>
          </w:rPrChange>
        </w:rPr>
        <w:t>et</w:t>
      </w:r>
      <w:proofErr w:type="gramEnd"/>
      <w:r w:rsidRPr="00295044">
        <w:rPr>
          <w:rFonts w:ascii="Arial" w:hAnsi="Arial" w:cs="Arial"/>
          <w:b w:val="0"/>
          <w:i w:val="0"/>
          <w:iCs w:val="0"/>
          <w:sz w:val="22"/>
          <w:szCs w:val="22"/>
          <w:lang w:val="en-US"/>
          <w:rPrChange w:id="25" w:author="WezelHeike" w:date="2018-04-23T15:17:00Z">
            <w:rPr>
              <w:rFonts w:ascii="Arial" w:hAnsi="Arial" w:cs="Arial"/>
              <w:b w:val="0"/>
              <w:i w:val="0"/>
              <w:iCs w:val="0"/>
              <w:sz w:val="22"/>
              <w:szCs w:val="22"/>
            </w:rPr>
          </w:rPrChange>
        </w:rPr>
        <w:t xml:space="preserve"> disposent d'une très bonne résistance aux UV et à l'ozone. </w:t>
      </w:r>
      <w:proofErr w:type="gramStart"/>
      <w:r w:rsidRPr="00295044">
        <w:rPr>
          <w:rFonts w:ascii="Arial" w:hAnsi="Arial" w:cs="Arial"/>
          <w:b w:val="0"/>
          <w:i w:val="0"/>
          <w:iCs w:val="0"/>
          <w:sz w:val="22"/>
          <w:szCs w:val="22"/>
          <w:lang w:val="en-US"/>
          <w:rPrChange w:id="26" w:author="WezelHeike" w:date="2018-04-23T15:17:00Z">
            <w:rPr>
              <w:rFonts w:ascii="Arial" w:hAnsi="Arial" w:cs="Arial"/>
              <w:b w:val="0"/>
              <w:i w:val="0"/>
              <w:iCs w:val="0"/>
              <w:sz w:val="22"/>
              <w:szCs w:val="22"/>
            </w:rPr>
          </w:rPrChange>
        </w:rPr>
        <w:t>Ils</w:t>
      </w:r>
      <w:proofErr w:type="gramEnd"/>
      <w:r w:rsidRPr="00295044">
        <w:rPr>
          <w:rFonts w:ascii="Arial" w:hAnsi="Arial" w:cs="Arial"/>
          <w:b w:val="0"/>
          <w:i w:val="0"/>
          <w:iCs w:val="0"/>
          <w:sz w:val="22"/>
          <w:szCs w:val="22"/>
          <w:lang w:val="en-US"/>
          <w:rPrChange w:id="27" w:author="WezelHeike" w:date="2018-04-23T15:17:00Z">
            <w:rPr>
              <w:rFonts w:ascii="Arial" w:hAnsi="Arial" w:cs="Arial"/>
              <w:b w:val="0"/>
              <w:i w:val="0"/>
              <w:iCs w:val="0"/>
              <w:sz w:val="22"/>
              <w:szCs w:val="22"/>
            </w:rPr>
          </w:rPrChange>
        </w:rPr>
        <w:t xml:space="preserve"> conviennent pour une utilisation dans une plage de température de -40 °C jusqu'à +90 °C.</w:t>
      </w:r>
    </w:p>
    <w:p w14:paraId="4C48894A" w14:textId="77777777" w:rsidR="0049772D" w:rsidRPr="00295044" w:rsidRDefault="006167E9" w:rsidP="006167E9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iCs w:val="0"/>
          <w:sz w:val="22"/>
          <w:szCs w:val="22"/>
          <w:lang w:val="en-US"/>
          <w:rPrChange w:id="28" w:author="WezelHeike" w:date="2018-04-23T15:17:00Z">
            <w:rPr>
              <w:rFonts w:ascii="Arial" w:hAnsi="Arial" w:cs="Arial"/>
              <w:b w:val="0"/>
              <w:i w:val="0"/>
              <w:iCs w:val="0"/>
              <w:sz w:val="22"/>
              <w:szCs w:val="22"/>
            </w:rPr>
          </w:rPrChange>
        </w:rPr>
      </w:pPr>
      <w:r w:rsidRPr="00295044">
        <w:rPr>
          <w:rFonts w:ascii="Arial" w:hAnsi="Arial" w:cs="Arial"/>
          <w:b w:val="0"/>
          <w:i w:val="0"/>
          <w:iCs w:val="0"/>
          <w:sz w:val="22"/>
          <w:szCs w:val="22"/>
          <w:lang w:val="en-US"/>
          <w:rPrChange w:id="29" w:author="WezelHeike" w:date="2018-04-23T15:17:00Z">
            <w:rPr>
              <w:rFonts w:ascii="Arial" w:hAnsi="Arial" w:cs="Arial"/>
              <w:b w:val="0"/>
              <w:i w:val="0"/>
              <w:iCs w:val="0"/>
              <w:sz w:val="22"/>
              <w:szCs w:val="22"/>
            </w:rPr>
          </w:rPrChange>
        </w:rPr>
        <w:br/>
        <w:t xml:space="preserve">Les amortisseurs structurels sont disponibles dans les versions amortissement axial, amortissement axial version souple, </w:t>
      </w:r>
      <w:r w:rsidRPr="00295044">
        <w:rPr>
          <w:rFonts w:ascii="Arial" w:hAnsi="Arial" w:cs="Arial"/>
          <w:b w:val="0"/>
          <w:i w:val="0"/>
          <w:iCs w:val="0"/>
          <w:sz w:val="22"/>
          <w:szCs w:val="22"/>
          <w:lang w:val="en-US"/>
          <w:rPrChange w:id="30" w:author="WezelHeike" w:date="2018-04-23T15:17:00Z">
            <w:rPr>
              <w:rFonts w:ascii="Arial" w:hAnsi="Arial" w:cs="Arial"/>
              <w:b w:val="0"/>
              <w:i w:val="0"/>
              <w:iCs w:val="0"/>
              <w:sz w:val="22"/>
              <w:szCs w:val="22"/>
            </w:rPr>
          </w:rPrChange>
        </w:rPr>
        <w:lastRenderedPageBreak/>
        <w:t xml:space="preserve">amortissement radial </w:t>
      </w:r>
      <w:proofErr w:type="gramStart"/>
      <w:r w:rsidRPr="00295044">
        <w:rPr>
          <w:rFonts w:ascii="Arial" w:hAnsi="Arial" w:cs="Arial"/>
          <w:b w:val="0"/>
          <w:i w:val="0"/>
          <w:iCs w:val="0"/>
          <w:sz w:val="22"/>
          <w:szCs w:val="22"/>
          <w:lang w:val="en-US"/>
          <w:rPrChange w:id="31" w:author="WezelHeike" w:date="2018-04-23T15:17:00Z">
            <w:rPr>
              <w:rFonts w:ascii="Arial" w:hAnsi="Arial" w:cs="Arial"/>
              <w:b w:val="0"/>
              <w:i w:val="0"/>
              <w:iCs w:val="0"/>
              <w:sz w:val="22"/>
              <w:szCs w:val="22"/>
            </w:rPr>
          </w:rPrChange>
        </w:rPr>
        <w:t>et</w:t>
      </w:r>
      <w:proofErr w:type="gramEnd"/>
      <w:r w:rsidRPr="00295044">
        <w:rPr>
          <w:rFonts w:ascii="Arial" w:hAnsi="Arial" w:cs="Arial"/>
          <w:b w:val="0"/>
          <w:i w:val="0"/>
          <w:iCs w:val="0"/>
          <w:sz w:val="22"/>
          <w:szCs w:val="22"/>
          <w:lang w:val="en-US"/>
          <w:rPrChange w:id="32" w:author="WezelHeike" w:date="2018-04-23T15:17:00Z">
            <w:rPr>
              <w:rFonts w:ascii="Arial" w:hAnsi="Arial" w:cs="Arial"/>
              <w:b w:val="0"/>
              <w:i w:val="0"/>
              <w:iCs w:val="0"/>
              <w:sz w:val="22"/>
              <w:szCs w:val="22"/>
            </w:rPr>
          </w:rPrChange>
        </w:rPr>
        <w:t xml:space="preserve"> amortissement radial version dure. La dureté du matériau </w:t>
      </w:r>
      <w:proofErr w:type="gramStart"/>
      <w:r w:rsidRPr="00295044">
        <w:rPr>
          <w:rFonts w:ascii="Arial" w:hAnsi="Arial" w:cs="Arial"/>
          <w:b w:val="0"/>
          <w:i w:val="0"/>
          <w:iCs w:val="0"/>
          <w:sz w:val="22"/>
          <w:szCs w:val="22"/>
          <w:lang w:val="en-US"/>
          <w:rPrChange w:id="33" w:author="WezelHeike" w:date="2018-04-23T15:17:00Z">
            <w:rPr>
              <w:rFonts w:ascii="Arial" w:hAnsi="Arial" w:cs="Arial"/>
              <w:b w:val="0"/>
              <w:i w:val="0"/>
              <w:iCs w:val="0"/>
              <w:sz w:val="22"/>
              <w:szCs w:val="22"/>
            </w:rPr>
          </w:rPrChange>
        </w:rPr>
        <w:t>est</w:t>
      </w:r>
      <w:proofErr w:type="gramEnd"/>
      <w:r w:rsidRPr="00295044">
        <w:rPr>
          <w:rFonts w:ascii="Arial" w:hAnsi="Arial" w:cs="Arial"/>
          <w:b w:val="0"/>
          <w:i w:val="0"/>
          <w:iCs w:val="0"/>
          <w:sz w:val="22"/>
          <w:szCs w:val="22"/>
          <w:lang w:val="en-US"/>
          <w:rPrChange w:id="34" w:author="WezelHeike" w:date="2018-04-23T15:17:00Z">
            <w:rPr>
              <w:rFonts w:ascii="Arial" w:hAnsi="Arial" w:cs="Arial"/>
              <w:b w:val="0"/>
              <w:i w:val="0"/>
              <w:iCs w:val="0"/>
              <w:sz w:val="22"/>
              <w:szCs w:val="22"/>
            </w:rPr>
          </w:rPrChange>
        </w:rPr>
        <w:t xml:space="preserve"> de 55D Shore ou de 40D Shore selon la version. La réduction d'énergie atteint 73 % pour une réception de force dynamique allant jusqu'à 35 000 N. Les versions radiales permettent </w:t>
      </w:r>
      <w:proofErr w:type="gramStart"/>
      <w:r w:rsidRPr="00295044">
        <w:rPr>
          <w:rFonts w:ascii="Arial" w:hAnsi="Arial" w:cs="Arial"/>
          <w:b w:val="0"/>
          <w:i w:val="0"/>
          <w:iCs w:val="0"/>
          <w:sz w:val="22"/>
          <w:szCs w:val="22"/>
          <w:lang w:val="en-US"/>
          <w:rPrChange w:id="35" w:author="WezelHeike" w:date="2018-04-23T15:17:00Z">
            <w:rPr>
              <w:rFonts w:ascii="Arial" w:hAnsi="Arial" w:cs="Arial"/>
              <w:b w:val="0"/>
              <w:i w:val="0"/>
              <w:iCs w:val="0"/>
              <w:sz w:val="22"/>
              <w:szCs w:val="22"/>
            </w:rPr>
          </w:rPrChange>
        </w:rPr>
        <w:t>un</w:t>
      </w:r>
      <w:proofErr w:type="gramEnd"/>
      <w:r w:rsidRPr="00295044">
        <w:rPr>
          <w:rFonts w:ascii="Arial" w:hAnsi="Arial" w:cs="Arial"/>
          <w:b w:val="0"/>
          <w:i w:val="0"/>
          <w:iCs w:val="0"/>
          <w:sz w:val="22"/>
          <w:szCs w:val="22"/>
          <w:lang w:val="en-US"/>
          <w:rPrChange w:id="36" w:author="WezelHeike" w:date="2018-04-23T15:17:00Z">
            <w:rPr>
              <w:rFonts w:ascii="Arial" w:hAnsi="Arial" w:cs="Arial"/>
              <w:b w:val="0"/>
              <w:i w:val="0"/>
              <w:iCs w:val="0"/>
              <w:sz w:val="22"/>
              <w:szCs w:val="22"/>
            </w:rPr>
          </w:rPrChange>
        </w:rPr>
        <w:t xml:space="preserve"> freinage très long et doux avec une réduction d'énergie qui se renforce en fin de course.</w:t>
      </w:r>
    </w:p>
    <w:p w14:paraId="15C7A6F7" w14:textId="77777777" w:rsidR="0049772D" w:rsidRPr="00295044" w:rsidRDefault="0049772D" w:rsidP="0049772D">
      <w:pPr>
        <w:rPr>
          <w:lang w:val="en-US"/>
          <w:rPrChange w:id="37" w:author="WezelHeike" w:date="2018-04-23T15:17:00Z">
            <w:rPr/>
          </w:rPrChange>
        </w:rPr>
      </w:pPr>
    </w:p>
    <w:p w14:paraId="69B1804E" w14:textId="77777777" w:rsidR="009D4427" w:rsidRPr="00295044" w:rsidRDefault="009D4427" w:rsidP="009D4427">
      <w:pPr>
        <w:pStyle w:val="Kommentartext"/>
        <w:rPr>
          <w:rFonts w:ascii="Arial" w:hAnsi="Arial" w:cs="Arial"/>
          <w:color w:val="000000"/>
          <w:sz w:val="22"/>
          <w:szCs w:val="22"/>
          <w:lang w:val="en-US"/>
          <w:rPrChange w:id="38" w:author="WezelHeike" w:date="2018-04-23T15:17:00Z">
            <w:rPr>
              <w:rFonts w:ascii="Arial" w:hAnsi="Arial" w:cs="Arial"/>
              <w:color w:val="000000"/>
              <w:sz w:val="22"/>
              <w:szCs w:val="22"/>
            </w:rPr>
          </w:rPrChange>
        </w:rPr>
      </w:pPr>
      <w:r w:rsidRPr="00295044">
        <w:rPr>
          <w:rFonts w:ascii="Arial" w:hAnsi="Arial" w:cs="Arial"/>
          <w:color w:val="000000"/>
          <w:sz w:val="22"/>
          <w:szCs w:val="22"/>
          <w:lang w:val="en-US"/>
          <w:rPrChange w:id="39" w:author="WezelHeike" w:date="2018-04-23T15:17:00Z">
            <w:rPr>
              <w:rFonts w:ascii="Arial" w:hAnsi="Arial" w:cs="Arial"/>
              <w:color w:val="000000"/>
              <w:sz w:val="22"/>
              <w:szCs w:val="22"/>
            </w:rPr>
          </w:rPrChange>
        </w:rPr>
        <w:t xml:space="preserve">Les nouveaux amortisseurs structurels peuvent être commandés dès maintenant chez norelem </w:t>
      </w:r>
      <w:proofErr w:type="gramStart"/>
      <w:r w:rsidRPr="00295044">
        <w:rPr>
          <w:rFonts w:ascii="Arial" w:hAnsi="Arial" w:cs="Arial"/>
          <w:color w:val="000000"/>
          <w:sz w:val="22"/>
          <w:szCs w:val="22"/>
          <w:lang w:val="en-US"/>
          <w:rPrChange w:id="40" w:author="WezelHeike" w:date="2018-04-23T15:17:00Z">
            <w:rPr>
              <w:rFonts w:ascii="Arial" w:hAnsi="Arial" w:cs="Arial"/>
              <w:color w:val="000000"/>
              <w:sz w:val="22"/>
              <w:szCs w:val="22"/>
            </w:rPr>
          </w:rPrChange>
        </w:rPr>
        <w:t>et</w:t>
      </w:r>
      <w:proofErr w:type="gramEnd"/>
      <w:r w:rsidRPr="00295044">
        <w:rPr>
          <w:rFonts w:ascii="Arial" w:hAnsi="Arial" w:cs="Arial"/>
          <w:color w:val="000000"/>
          <w:sz w:val="22"/>
          <w:szCs w:val="22"/>
          <w:lang w:val="en-US"/>
          <w:rPrChange w:id="41" w:author="WezelHeike" w:date="2018-04-23T15:17:00Z">
            <w:rPr>
              <w:rFonts w:ascii="Arial" w:hAnsi="Arial" w:cs="Arial"/>
              <w:color w:val="000000"/>
              <w:sz w:val="22"/>
              <w:szCs w:val="22"/>
            </w:rPr>
          </w:rPrChange>
        </w:rPr>
        <w:t xml:space="preserve"> sont disponibles en stock.</w:t>
      </w:r>
    </w:p>
    <w:p w14:paraId="36A353AB" w14:textId="77777777" w:rsidR="008F1DF1" w:rsidRPr="00295044" w:rsidRDefault="008F1DF1" w:rsidP="008F1DF1">
      <w:pPr>
        <w:rPr>
          <w:lang w:val="en-US"/>
          <w:rPrChange w:id="42" w:author="WezelHeike" w:date="2018-04-23T15:17:00Z">
            <w:rPr/>
          </w:rPrChange>
        </w:rPr>
      </w:pPr>
    </w:p>
    <w:p w14:paraId="32CD9845" w14:textId="6ECCA126" w:rsidR="008F1DF1" w:rsidRDefault="008F1DF1" w:rsidP="008F1DF1">
      <w:pPr>
        <w:rPr>
          <w:ins w:id="43" w:author="WezelHeike" w:date="2018-04-23T15:19:00Z"/>
          <w:rFonts w:ascii="Arial" w:hAnsi="Arial" w:cs="Arial"/>
          <w:color w:val="000000"/>
          <w:sz w:val="22"/>
          <w:szCs w:val="22"/>
          <w:lang w:val="en-US"/>
        </w:rPr>
      </w:pPr>
      <w:r w:rsidRPr="00295044">
        <w:rPr>
          <w:rFonts w:ascii="Arial" w:hAnsi="Arial" w:cs="Arial"/>
          <w:color w:val="000000"/>
          <w:sz w:val="22"/>
          <w:szCs w:val="22"/>
          <w:lang w:val="en-US"/>
          <w:rPrChange w:id="44" w:author="WezelHeike" w:date="2018-04-23T15:17:00Z">
            <w:rPr>
              <w:rFonts w:ascii="Arial" w:hAnsi="Arial" w:cs="Arial"/>
              <w:color w:val="000000"/>
              <w:sz w:val="22"/>
              <w:szCs w:val="22"/>
            </w:rPr>
          </w:rPrChange>
        </w:rPr>
        <w:t xml:space="preserve">Nombre de caractères, espaces </w:t>
      </w:r>
      <w:proofErr w:type="gramStart"/>
      <w:r w:rsidRPr="00295044">
        <w:rPr>
          <w:rFonts w:ascii="Arial" w:hAnsi="Arial" w:cs="Arial"/>
          <w:color w:val="000000"/>
          <w:sz w:val="22"/>
          <w:szCs w:val="22"/>
          <w:lang w:val="en-US"/>
          <w:rPrChange w:id="45" w:author="WezelHeike" w:date="2018-04-23T15:17:00Z">
            <w:rPr>
              <w:rFonts w:ascii="Arial" w:hAnsi="Arial" w:cs="Arial"/>
              <w:color w:val="000000"/>
              <w:sz w:val="22"/>
              <w:szCs w:val="22"/>
            </w:rPr>
          </w:rPrChange>
        </w:rPr>
        <w:t>compris :</w:t>
      </w:r>
      <w:proofErr w:type="gramEnd"/>
      <w:r w:rsidRPr="00295044">
        <w:rPr>
          <w:rFonts w:ascii="Arial" w:hAnsi="Arial" w:cs="Arial"/>
          <w:color w:val="000000"/>
          <w:sz w:val="22"/>
          <w:szCs w:val="22"/>
          <w:lang w:val="en-US"/>
          <w:rPrChange w:id="46" w:author="WezelHeike" w:date="2018-04-23T15:17:00Z">
            <w:rPr>
              <w:rFonts w:ascii="Arial" w:hAnsi="Arial" w:cs="Arial"/>
              <w:color w:val="000000"/>
              <w:sz w:val="22"/>
              <w:szCs w:val="22"/>
            </w:rPr>
          </w:rPrChange>
        </w:rPr>
        <w:t xml:space="preserve"> </w:t>
      </w:r>
      <w:ins w:id="47" w:author="WezelHeike" w:date="2018-04-23T15:19:00Z">
        <w:r w:rsidR="00295044">
          <w:rPr>
            <w:rFonts w:ascii="Arial" w:hAnsi="Arial" w:cs="Arial"/>
            <w:color w:val="000000"/>
            <w:sz w:val="22"/>
            <w:szCs w:val="22"/>
            <w:lang w:val="en-US"/>
          </w:rPr>
          <w:t>1 999</w:t>
        </w:r>
      </w:ins>
    </w:p>
    <w:p w14:paraId="138BA1D8" w14:textId="77777777" w:rsidR="00295044" w:rsidRPr="00295044" w:rsidRDefault="00295044" w:rsidP="008F1DF1">
      <w:pPr>
        <w:rPr>
          <w:rFonts w:ascii="Arial" w:hAnsi="Arial" w:cs="Arial"/>
          <w:color w:val="000000"/>
          <w:sz w:val="22"/>
          <w:szCs w:val="22"/>
          <w:lang w:val="en-US"/>
          <w:rPrChange w:id="48" w:author="WezelHeike" w:date="2018-04-23T15:17:00Z">
            <w:rPr>
              <w:rFonts w:ascii="Arial" w:hAnsi="Arial" w:cs="Arial"/>
              <w:color w:val="000000"/>
              <w:sz w:val="22"/>
              <w:szCs w:val="22"/>
            </w:rPr>
          </w:rPrChange>
        </w:rPr>
      </w:pPr>
    </w:p>
    <w:p w14:paraId="14575E0B" w14:textId="77777777" w:rsidR="00FD69D2" w:rsidRDefault="00FD69D2" w:rsidP="00FD69D2">
      <w:pPr>
        <w:rPr>
          <w:ins w:id="49" w:author="WezelHeike" w:date="2018-04-23T15:20:00Z"/>
          <w:rFonts w:ascii="Arial" w:hAnsi="Arial" w:cs="Arial"/>
          <w:lang w:val="en-US"/>
        </w:rPr>
      </w:pPr>
    </w:p>
    <w:p w14:paraId="008FD584" w14:textId="77777777" w:rsidR="00295044" w:rsidRPr="00295044" w:rsidRDefault="00295044" w:rsidP="00FD69D2">
      <w:pPr>
        <w:rPr>
          <w:rFonts w:ascii="Arial" w:hAnsi="Arial" w:cs="Arial"/>
          <w:lang w:val="en-US"/>
          <w:rPrChange w:id="50" w:author="WezelHeike" w:date="2018-04-23T15:17:00Z">
            <w:rPr>
              <w:rFonts w:ascii="Arial" w:hAnsi="Arial" w:cs="Arial"/>
            </w:rPr>
          </w:rPrChange>
        </w:rPr>
      </w:pPr>
      <w:bookmarkStart w:id="51" w:name="_GoBack"/>
      <w:bookmarkEnd w:id="51"/>
    </w:p>
    <w:p w14:paraId="76BF90B4" w14:textId="77777777" w:rsidR="009F6BD9" w:rsidRPr="00295044" w:rsidRDefault="009F6BD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  <w:rPrChange w:id="52" w:author="WezelHeike" w:date="2018-04-23T15:17:00Z">
            <w:rPr>
              <w:rFonts w:ascii="Arial" w:hAnsi="Arial" w:cs="Arial"/>
              <w:i w:val="0"/>
              <w:iCs w:val="0"/>
              <w:sz w:val="22"/>
              <w:szCs w:val="22"/>
            </w:rPr>
          </w:rPrChange>
        </w:rPr>
      </w:pPr>
      <w:r w:rsidRPr="00295044">
        <w:rPr>
          <w:rFonts w:ascii="Arial" w:hAnsi="Arial" w:cs="Arial"/>
          <w:i w:val="0"/>
          <w:iCs w:val="0"/>
          <w:sz w:val="22"/>
          <w:szCs w:val="22"/>
          <w:lang w:val="en-US"/>
          <w:rPrChange w:id="53" w:author="WezelHeike" w:date="2018-04-23T15:17:00Z">
            <w:rPr>
              <w:rFonts w:ascii="Arial" w:hAnsi="Arial" w:cs="Arial"/>
              <w:i w:val="0"/>
              <w:iCs w:val="0"/>
              <w:sz w:val="22"/>
              <w:szCs w:val="22"/>
            </w:rPr>
          </w:rPrChange>
        </w:rPr>
        <w:t>Brève présentation de norelem Normelemente KG</w:t>
      </w:r>
    </w:p>
    <w:p w14:paraId="2E1F38E3" w14:textId="77777777" w:rsidR="006167E9" w:rsidRPr="00295044" w:rsidRDefault="006167E9" w:rsidP="006167E9">
      <w:pPr>
        <w:rPr>
          <w:lang w:val="en-US"/>
          <w:rPrChange w:id="54" w:author="WezelHeike" w:date="2018-04-23T15:17:00Z">
            <w:rPr/>
          </w:rPrChange>
        </w:rPr>
      </w:pPr>
    </w:p>
    <w:p w14:paraId="7ED61ABA" w14:textId="77777777" w:rsidR="00FD69D2" w:rsidRPr="00295044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  <w:rPrChange w:id="55" w:author="WezelHeike" w:date="2018-04-23T15:17:00Z">
            <w:rPr>
              <w:rFonts w:ascii="Arial" w:hAnsi="Arial" w:cs="Arial"/>
              <w:sz w:val="22"/>
              <w:szCs w:val="22"/>
            </w:rPr>
          </w:rPrChange>
        </w:rPr>
      </w:pPr>
      <w:r w:rsidRPr="00295044">
        <w:rPr>
          <w:rFonts w:ascii="Arial" w:hAnsi="Arial" w:cs="Arial"/>
          <w:sz w:val="22"/>
          <w:szCs w:val="22"/>
          <w:lang w:val="en-US"/>
          <w:rPrChange w:id="56" w:author="WezelHeike" w:date="2018-04-23T15:17:00Z">
            <w:rPr>
              <w:rFonts w:ascii="Arial" w:hAnsi="Arial" w:cs="Arial"/>
              <w:sz w:val="22"/>
              <w:szCs w:val="22"/>
            </w:rPr>
          </w:rPrChange>
        </w:rPr>
        <w:t xml:space="preserve">Tous les succès commencent par une idée. C'est pourquoi norelem vous assiste avec une sélection unique de pièces standardisées </w:t>
      </w:r>
      <w:proofErr w:type="gramStart"/>
      <w:r w:rsidRPr="00295044">
        <w:rPr>
          <w:rFonts w:ascii="Arial" w:hAnsi="Arial" w:cs="Arial"/>
          <w:sz w:val="22"/>
          <w:szCs w:val="22"/>
          <w:lang w:val="en-US"/>
          <w:rPrChange w:id="57" w:author="WezelHeike" w:date="2018-04-23T15:17:00Z">
            <w:rPr>
              <w:rFonts w:ascii="Arial" w:hAnsi="Arial" w:cs="Arial"/>
              <w:sz w:val="22"/>
              <w:szCs w:val="22"/>
            </w:rPr>
          </w:rPrChange>
        </w:rPr>
        <w:t>et</w:t>
      </w:r>
      <w:proofErr w:type="gramEnd"/>
      <w:r w:rsidRPr="00295044">
        <w:rPr>
          <w:rFonts w:ascii="Arial" w:hAnsi="Arial" w:cs="Arial"/>
          <w:sz w:val="22"/>
          <w:szCs w:val="22"/>
          <w:lang w:val="en-US"/>
          <w:rPrChange w:id="58" w:author="WezelHeike" w:date="2018-04-23T15:17:00Z">
            <w:rPr>
              <w:rFonts w:ascii="Arial" w:hAnsi="Arial" w:cs="Arial"/>
              <w:sz w:val="22"/>
              <w:szCs w:val="22"/>
            </w:rPr>
          </w:rPrChange>
        </w:rPr>
        <w:t xml:space="preserve"> de composants, afin que vous réalisiez vos objectifs dans la construction de machines et d’installations. THE BIG GREEN BOOK offre aux constructeurs </w:t>
      </w:r>
      <w:proofErr w:type="gramStart"/>
      <w:r w:rsidRPr="00295044">
        <w:rPr>
          <w:rFonts w:ascii="Arial" w:hAnsi="Arial" w:cs="Arial"/>
          <w:sz w:val="22"/>
          <w:szCs w:val="22"/>
          <w:lang w:val="en-US"/>
          <w:rPrChange w:id="59" w:author="WezelHeike" w:date="2018-04-23T15:17:00Z">
            <w:rPr>
              <w:rFonts w:ascii="Arial" w:hAnsi="Arial" w:cs="Arial"/>
              <w:sz w:val="22"/>
              <w:szCs w:val="22"/>
            </w:rPr>
          </w:rPrChange>
        </w:rPr>
        <w:t>et</w:t>
      </w:r>
      <w:proofErr w:type="gramEnd"/>
      <w:r w:rsidRPr="00295044">
        <w:rPr>
          <w:rFonts w:ascii="Arial" w:hAnsi="Arial" w:cs="Arial"/>
          <w:sz w:val="22"/>
          <w:szCs w:val="22"/>
          <w:lang w:val="en-US"/>
          <w:rPrChange w:id="60" w:author="WezelHeike" w:date="2018-04-23T15:17:00Z">
            <w:rPr>
              <w:rFonts w:ascii="Arial" w:hAnsi="Arial" w:cs="Arial"/>
              <w:sz w:val="22"/>
              <w:szCs w:val="22"/>
            </w:rPr>
          </w:rPrChange>
        </w:rPr>
        <w:t xml:space="preserve"> techniciens une gamme claire et complète de pièces de qualité.</w:t>
      </w:r>
    </w:p>
    <w:p w14:paraId="76CC4F99" w14:textId="77777777" w:rsidR="00FD69D2" w:rsidRPr="00295044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  <w:rPrChange w:id="61" w:author="WezelHeike" w:date="2018-04-23T15:17:00Z">
            <w:rPr>
              <w:rFonts w:ascii="Arial" w:hAnsi="Arial" w:cs="Arial"/>
              <w:sz w:val="22"/>
              <w:szCs w:val="22"/>
            </w:rPr>
          </w:rPrChange>
        </w:rPr>
      </w:pPr>
    </w:p>
    <w:p w14:paraId="17168E81" w14:textId="09EC06E0" w:rsidR="00FD69D2" w:rsidRPr="00295044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  <w:rPrChange w:id="62" w:author="WezelHeike" w:date="2018-04-23T15:17:00Z">
            <w:rPr>
              <w:rFonts w:ascii="Arial" w:hAnsi="Arial" w:cs="Arial"/>
              <w:sz w:val="22"/>
              <w:szCs w:val="22"/>
            </w:rPr>
          </w:rPrChange>
        </w:rPr>
      </w:pPr>
      <w:r w:rsidRPr="00295044">
        <w:rPr>
          <w:rFonts w:ascii="Arial" w:hAnsi="Arial" w:cs="Arial"/>
          <w:sz w:val="22"/>
          <w:szCs w:val="22"/>
          <w:lang w:val="en-US"/>
          <w:rPrChange w:id="63" w:author="WezelHeike" w:date="2018-04-23T15:17:00Z">
            <w:rPr>
              <w:rFonts w:ascii="Arial" w:hAnsi="Arial" w:cs="Arial"/>
              <w:sz w:val="22"/>
              <w:szCs w:val="22"/>
            </w:rPr>
          </w:rPrChange>
        </w:rPr>
        <w:t xml:space="preserve">Nous accompagnons votre projet dès le début – avec nos conseils d'experts, une banque de données CAO complète </w:t>
      </w:r>
      <w:proofErr w:type="gramStart"/>
      <w:r w:rsidRPr="00295044">
        <w:rPr>
          <w:rFonts w:ascii="Arial" w:hAnsi="Arial" w:cs="Arial"/>
          <w:sz w:val="22"/>
          <w:szCs w:val="22"/>
          <w:lang w:val="en-US"/>
          <w:rPrChange w:id="64" w:author="WezelHeike" w:date="2018-04-23T15:17:00Z">
            <w:rPr>
              <w:rFonts w:ascii="Arial" w:hAnsi="Arial" w:cs="Arial"/>
              <w:sz w:val="22"/>
              <w:szCs w:val="22"/>
            </w:rPr>
          </w:rPrChange>
        </w:rPr>
        <w:t>et</w:t>
      </w:r>
      <w:proofErr w:type="gramEnd"/>
      <w:r w:rsidRPr="00295044">
        <w:rPr>
          <w:rFonts w:ascii="Arial" w:hAnsi="Arial" w:cs="Arial"/>
          <w:sz w:val="22"/>
          <w:szCs w:val="22"/>
          <w:lang w:val="en-US"/>
          <w:rPrChange w:id="65" w:author="WezelHeike" w:date="2018-04-23T15:17:00Z">
            <w:rPr>
              <w:rFonts w:ascii="Arial" w:hAnsi="Arial" w:cs="Arial"/>
              <w:sz w:val="22"/>
              <w:szCs w:val="22"/>
            </w:rPr>
          </w:rPrChange>
        </w:rPr>
        <w:t xml:space="preserve"> des délais de livraison rapides. Depuis 60 ans, norelem n'a cessé de se développer de manière dynamique, de la constante extension de </w:t>
      </w:r>
      <w:proofErr w:type="gramStart"/>
      <w:r w:rsidRPr="00295044">
        <w:rPr>
          <w:rFonts w:ascii="Arial" w:hAnsi="Arial" w:cs="Arial"/>
          <w:sz w:val="22"/>
          <w:szCs w:val="22"/>
          <w:lang w:val="en-US"/>
          <w:rPrChange w:id="66" w:author="WezelHeike" w:date="2018-04-23T15:17:00Z">
            <w:rPr>
              <w:rFonts w:ascii="Arial" w:hAnsi="Arial" w:cs="Arial"/>
              <w:sz w:val="22"/>
              <w:szCs w:val="22"/>
            </w:rPr>
          </w:rPrChange>
        </w:rPr>
        <w:t>sa</w:t>
      </w:r>
      <w:proofErr w:type="gramEnd"/>
      <w:r w:rsidRPr="00295044">
        <w:rPr>
          <w:rFonts w:ascii="Arial" w:hAnsi="Arial" w:cs="Arial"/>
          <w:sz w:val="22"/>
          <w:szCs w:val="22"/>
          <w:lang w:val="en-US"/>
          <w:rPrChange w:id="67" w:author="WezelHeike" w:date="2018-04-23T15:17:00Z">
            <w:rPr>
              <w:rFonts w:ascii="Arial" w:hAnsi="Arial" w:cs="Arial"/>
              <w:sz w:val="22"/>
              <w:szCs w:val="22"/>
            </w:rPr>
          </w:rPrChange>
        </w:rPr>
        <w:t xml:space="preserve"> gamme de produits à l'optimisation continue de la logistique.</w:t>
      </w:r>
    </w:p>
    <w:p w14:paraId="5765B052" w14:textId="77777777" w:rsidR="00FD69D2" w:rsidRPr="00295044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  <w:rPrChange w:id="68" w:author="WezelHeike" w:date="2018-04-23T15:17:00Z">
            <w:rPr>
              <w:rFonts w:ascii="Arial" w:hAnsi="Arial" w:cs="Arial"/>
              <w:sz w:val="22"/>
              <w:szCs w:val="22"/>
            </w:rPr>
          </w:rPrChange>
        </w:rPr>
      </w:pPr>
    </w:p>
    <w:p w14:paraId="732A223C" w14:textId="77777777" w:rsidR="001E1753" w:rsidRPr="00295044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  <w:rPrChange w:id="69" w:author="WezelHeike" w:date="2018-04-23T15:17:00Z">
            <w:rPr>
              <w:rFonts w:ascii="Arial" w:hAnsi="Arial" w:cs="Arial"/>
              <w:sz w:val="22"/>
              <w:szCs w:val="22"/>
            </w:rPr>
          </w:rPrChange>
        </w:rPr>
      </w:pPr>
      <w:r w:rsidRPr="00295044">
        <w:rPr>
          <w:rFonts w:ascii="Arial" w:hAnsi="Arial" w:cs="Arial"/>
          <w:sz w:val="22"/>
          <w:szCs w:val="22"/>
          <w:lang w:val="en-US"/>
          <w:rPrChange w:id="70" w:author="WezelHeike" w:date="2018-04-23T15:17:00Z">
            <w:rPr>
              <w:rFonts w:ascii="Arial" w:hAnsi="Arial" w:cs="Arial"/>
              <w:sz w:val="22"/>
              <w:szCs w:val="22"/>
            </w:rPr>
          </w:rPrChange>
        </w:rPr>
        <w:t xml:space="preserve">Du siège de l'entreprise, situé à Markgröningen, en passant par nos sites internationaux, nous nous impliquons activement dans le domaine de l'encouragement de la relève grâce à nos formations </w:t>
      </w:r>
      <w:proofErr w:type="gramStart"/>
      <w:r w:rsidRPr="00295044">
        <w:rPr>
          <w:rFonts w:ascii="Arial" w:hAnsi="Arial" w:cs="Arial"/>
          <w:sz w:val="22"/>
          <w:szCs w:val="22"/>
          <w:lang w:val="en-US"/>
          <w:rPrChange w:id="71" w:author="WezelHeike" w:date="2018-04-23T15:17:00Z">
            <w:rPr>
              <w:rFonts w:ascii="Arial" w:hAnsi="Arial" w:cs="Arial"/>
              <w:sz w:val="22"/>
              <w:szCs w:val="22"/>
            </w:rPr>
          </w:rPrChange>
        </w:rPr>
        <w:t>et</w:t>
      </w:r>
      <w:proofErr w:type="gramEnd"/>
      <w:r w:rsidRPr="00295044">
        <w:rPr>
          <w:rFonts w:ascii="Arial" w:hAnsi="Arial" w:cs="Arial"/>
          <w:sz w:val="22"/>
          <w:szCs w:val="22"/>
          <w:lang w:val="en-US"/>
          <w:rPrChange w:id="72" w:author="WezelHeike" w:date="2018-04-23T15:17:00Z">
            <w:rPr>
              <w:rFonts w:ascii="Arial" w:hAnsi="Arial" w:cs="Arial"/>
              <w:sz w:val="22"/>
              <w:szCs w:val="22"/>
            </w:rPr>
          </w:rPrChange>
        </w:rPr>
        <w:t xml:space="preserve"> ateliers. </w:t>
      </w:r>
    </w:p>
    <w:p w14:paraId="32705FF1" w14:textId="77777777" w:rsidR="00FD69D2" w:rsidRPr="00295044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  <w:rPrChange w:id="73" w:author="WezelHeike" w:date="2018-04-23T15:17:00Z">
            <w:rPr>
              <w:rFonts w:ascii="Arial" w:hAnsi="Arial" w:cs="Arial"/>
              <w:sz w:val="22"/>
              <w:szCs w:val="22"/>
            </w:rPr>
          </w:rPrChange>
        </w:rPr>
      </w:pPr>
    </w:p>
    <w:p w14:paraId="1C1D7C0A" w14:textId="230B38D4" w:rsidR="00FD69D2" w:rsidRPr="00295044" w:rsidRDefault="001E1753" w:rsidP="00FD69D2">
      <w:pPr>
        <w:spacing w:line="300" w:lineRule="auto"/>
        <w:rPr>
          <w:rFonts w:ascii="Arial" w:hAnsi="Arial" w:cs="Arial"/>
          <w:color w:val="0000FF"/>
          <w:sz w:val="20"/>
          <w:szCs w:val="20"/>
          <w:lang w:val="en-US"/>
          <w:rPrChange w:id="74" w:author="WezelHeike" w:date="2018-04-23T15:17:00Z">
            <w:rPr>
              <w:rFonts w:ascii="Arial" w:hAnsi="Arial" w:cs="Arial"/>
              <w:color w:val="0000FF"/>
              <w:sz w:val="20"/>
              <w:szCs w:val="20"/>
            </w:rPr>
          </w:rPrChange>
        </w:rPr>
      </w:pPr>
      <w:r w:rsidRPr="00295044">
        <w:rPr>
          <w:rFonts w:ascii="Arial" w:hAnsi="Arial" w:cs="Arial"/>
          <w:sz w:val="22"/>
          <w:szCs w:val="22"/>
          <w:lang w:val="en-US"/>
          <w:rPrChange w:id="75" w:author="WezelHeike" w:date="2018-04-23T15:17:00Z">
            <w:rPr>
              <w:rFonts w:ascii="Arial" w:hAnsi="Arial" w:cs="Arial"/>
              <w:sz w:val="22"/>
              <w:szCs w:val="22"/>
            </w:rPr>
          </w:rPrChange>
        </w:rPr>
        <w:t xml:space="preserve">Nombre de caractères, espaces </w:t>
      </w:r>
      <w:proofErr w:type="gramStart"/>
      <w:r w:rsidRPr="00295044">
        <w:rPr>
          <w:rFonts w:ascii="Arial" w:hAnsi="Arial" w:cs="Arial"/>
          <w:sz w:val="22"/>
          <w:szCs w:val="22"/>
          <w:lang w:val="en-US"/>
          <w:rPrChange w:id="76" w:author="WezelHeike" w:date="2018-04-23T15:17:00Z">
            <w:rPr>
              <w:rFonts w:ascii="Arial" w:hAnsi="Arial" w:cs="Arial"/>
              <w:sz w:val="22"/>
              <w:szCs w:val="22"/>
            </w:rPr>
          </w:rPrChange>
        </w:rPr>
        <w:t>compris :</w:t>
      </w:r>
      <w:proofErr w:type="gramEnd"/>
      <w:r w:rsidRPr="00295044">
        <w:rPr>
          <w:rFonts w:ascii="Arial" w:hAnsi="Arial" w:cs="Arial"/>
          <w:sz w:val="22"/>
          <w:szCs w:val="22"/>
          <w:lang w:val="en-US"/>
          <w:rPrChange w:id="77" w:author="WezelHeike" w:date="2018-04-23T15:17:00Z">
            <w:rPr>
              <w:rFonts w:ascii="Arial" w:hAnsi="Arial" w:cs="Arial"/>
              <w:sz w:val="22"/>
              <w:szCs w:val="22"/>
            </w:rPr>
          </w:rPrChange>
        </w:rPr>
        <w:t xml:space="preserve"> 8</w:t>
      </w:r>
      <w:ins w:id="78" w:author="WezelHeike" w:date="2018-04-23T15:20:00Z">
        <w:r w:rsidR="00295044">
          <w:rPr>
            <w:rFonts w:ascii="Arial" w:hAnsi="Arial" w:cs="Arial"/>
            <w:sz w:val="22"/>
            <w:szCs w:val="22"/>
            <w:lang w:val="en-US"/>
          </w:rPr>
          <w:t>61</w:t>
        </w:r>
      </w:ins>
      <w:del w:id="79" w:author="WezelHeike" w:date="2018-04-23T15:20:00Z">
        <w:r w:rsidRPr="00295044" w:rsidDel="00295044">
          <w:rPr>
            <w:rFonts w:ascii="Arial" w:hAnsi="Arial" w:cs="Arial"/>
            <w:sz w:val="22"/>
            <w:szCs w:val="22"/>
            <w:lang w:val="en-US"/>
            <w:rPrChange w:id="80" w:author="WezelHeike" w:date="2018-04-23T15:17:00Z">
              <w:rPr>
                <w:rFonts w:ascii="Arial" w:hAnsi="Arial" w:cs="Arial"/>
                <w:sz w:val="22"/>
                <w:szCs w:val="22"/>
              </w:rPr>
            </w:rPrChange>
          </w:rPr>
          <w:delText>09</w:delText>
        </w:r>
      </w:del>
    </w:p>
    <w:p w14:paraId="322C5D28" w14:textId="77777777" w:rsidR="00445D24" w:rsidRPr="00295044" w:rsidDel="00295044" w:rsidRDefault="00445D24" w:rsidP="00FD69D2">
      <w:pPr>
        <w:spacing w:line="300" w:lineRule="auto"/>
        <w:rPr>
          <w:del w:id="81" w:author="WezelHeike" w:date="2018-04-23T15:19:00Z"/>
          <w:rFonts w:ascii="Arial" w:hAnsi="Arial" w:cs="Arial"/>
          <w:b/>
          <w:color w:val="000000" w:themeColor="text1"/>
          <w:sz w:val="22"/>
          <w:szCs w:val="22"/>
          <w:lang w:val="en-US"/>
          <w:rPrChange w:id="82" w:author="WezelHeike" w:date="2018-04-23T15:17:00Z">
            <w:rPr>
              <w:del w:id="83" w:author="WezelHeike" w:date="2018-04-23T15:19:00Z"/>
              <w:rFonts w:ascii="Arial" w:hAnsi="Arial" w:cs="Arial"/>
              <w:b/>
              <w:color w:val="000000" w:themeColor="text1"/>
              <w:sz w:val="22"/>
              <w:szCs w:val="22"/>
            </w:rPr>
          </w:rPrChange>
        </w:rPr>
      </w:pPr>
    </w:p>
    <w:p w14:paraId="6AFE92FB" w14:textId="77777777" w:rsidR="00FD69D2" w:rsidRPr="00295044" w:rsidDel="00295044" w:rsidRDefault="00FD69D2" w:rsidP="00FD69D2">
      <w:pPr>
        <w:spacing w:line="300" w:lineRule="auto"/>
        <w:rPr>
          <w:del w:id="84" w:author="WezelHeike" w:date="2018-04-23T15:19:00Z"/>
          <w:rFonts w:ascii="Arial" w:hAnsi="Arial" w:cs="Arial"/>
          <w:color w:val="0000FF"/>
          <w:sz w:val="20"/>
          <w:szCs w:val="20"/>
          <w:lang w:val="en-US"/>
          <w:rPrChange w:id="85" w:author="WezelHeike" w:date="2018-04-23T15:17:00Z">
            <w:rPr>
              <w:del w:id="86" w:author="WezelHeike" w:date="2018-04-23T15:19:00Z"/>
              <w:rFonts w:ascii="Arial" w:hAnsi="Arial" w:cs="Arial"/>
              <w:color w:val="0000FF"/>
              <w:sz w:val="20"/>
              <w:szCs w:val="20"/>
            </w:rPr>
          </w:rPrChange>
        </w:rPr>
      </w:pPr>
    </w:p>
    <w:p w14:paraId="4359A404" w14:textId="1B29C020" w:rsidR="00F6502C" w:rsidRPr="00295044" w:rsidDel="00295044" w:rsidRDefault="00F6502C" w:rsidP="00FD69D2">
      <w:pPr>
        <w:spacing w:line="300" w:lineRule="auto"/>
        <w:rPr>
          <w:del w:id="87" w:author="WezelHeike" w:date="2018-04-23T15:19:00Z"/>
          <w:rFonts w:ascii="Arial" w:hAnsi="Arial" w:cs="Arial"/>
          <w:b/>
          <w:sz w:val="22"/>
          <w:szCs w:val="22"/>
          <w:lang w:val="en-US"/>
          <w:rPrChange w:id="88" w:author="WezelHeike" w:date="2018-04-23T15:17:00Z">
            <w:rPr>
              <w:del w:id="89" w:author="WezelHeike" w:date="2018-04-23T15:19:00Z"/>
              <w:rFonts w:ascii="Arial" w:hAnsi="Arial" w:cs="Arial"/>
              <w:b/>
              <w:sz w:val="22"/>
              <w:szCs w:val="22"/>
            </w:rPr>
          </w:rPrChange>
        </w:rPr>
      </w:pPr>
    </w:p>
    <w:p w14:paraId="60F5F89B" w14:textId="71EA01CD" w:rsidR="00F6502C" w:rsidRPr="00295044" w:rsidDel="00295044" w:rsidRDefault="00F6502C" w:rsidP="00FD69D2">
      <w:pPr>
        <w:spacing w:line="300" w:lineRule="auto"/>
        <w:rPr>
          <w:del w:id="90" w:author="WezelHeike" w:date="2018-04-23T15:19:00Z"/>
          <w:rFonts w:ascii="Arial" w:hAnsi="Arial" w:cs="Arial"/>
          <w:sz w:val="22"/>
          <w:szCs w:val="22"/>
          <w:lang w:val="en-US"/>
          <w:rPrChange w:id="91" w:author="WezelHeike" w:date="2018-04-23T15:17:00Z">
            <w:rPr>
              <w:del w:id="92" w:author="WezelHeike" w:date="2018-04-23T15:19:00Z"/>
              <w:rFonts w:ascii="Arial" w:hAnsi="Arial" w:cs="Arial"/>
              <w:sz w:val="22"/>
              <w:szCs w:val="22"/>
            </w:rPr>
          </w:rPrChange>
        </w:rPr>
      </w:pPr>
    </w:p>
    <w:p w14:paraId="574F3344" w14:textId="39540DBC" w:rsidR="00786FC1" w:rsidRPr="00295044" w:rsidDel="00295044" w:rsidRDefault="00786FC1" w:rsidP="00FD69D2">
      <w:pPr>
        <w:spacing w:line="300" w:lineRule="auto"/>
        <w:rPr>
          <w:del w:id="93" w:author="WezelHeike" w:date="2018-04-23T15:19:00Z"/>
          <w:rFonts w:ascii="Arial" w:hAnsi="Arial" w:cs="Arial"/>
          <w:b/>
          <w:sz w:val="22"/>
          <w:szCs w:val="22"/>
          <w:lang w:val="en-US"/>
          <w:rPrChange w:id="94" w:author="WezelHeike" w:date="2018-04-23T15:17:00Z">
            <w:rPr>
              <w:del w:id="95" w:author="WezelHeike" w:date="2018-04-23T15:19:00Z"/>
              <w:rFonts w:ascii="Arial" w:hAnsi="Arial" w:cs="Arial"/>
              <w:b/>
              <w:sz w:val="22"/>
              <w:szCs w:val="22"/>
            </w:rPr>
          </w:rPrChange>
        </w:rPr>
      </w:pPr>
    </w:p>
    <w:p w14:paraId="146E9332" w14:textId="50C8522A" w:rsidR="001A4E26" w:rsidRPr="00295044" w:rsidDel="00295044" w:rsidRDefault="001A4E26" w:rsidP="00FD69D2">
      <w:pPr>
        <w:spacing w:line="300" w:lineRule="auto"/>
        <w:rPr>
          <w:del w:id="96" w:author="WezelHeike" w:date="2018-04-23T15:19:00Z"/>
          <w:rFonts w:ascii="Arial" w:hAnsi="Arial" w:cs="Arial"/>
          <w:sz w:val="22"/>
          <w:szCs w:val="22"/>
          <w:lang w:val="en-US"/>
          <w:rPrChange w:id="97" w:author="WezelHeike" w:date="2018-04-23T15:17:00Z">
            <w:rPr>
              <w:del w:id="98" w:author="WezelHeike" w:date="2018-04-23T15:19:00Z"/>
              <w:rFonts w:ascii="Arial" w:hAnsi="Arial" w:cs="Arial"/>
              <w:sz w:val="22"/>
              <w:szCs w:val="22"/>
            </w:rPr>
          </w:rPrChange>
        </w:rPr>
      </w:pPr>
    </w:p>
    <w:p w14:paraId="71119052" w14:textId="230A175D" w:rsidR="001D47AB" w:rsidRPr="00295044" w:rsidDel="00295044" w:rsidRDefault="001D47AB" w:rsidP="00FD69D2">
      <w:pPr>
        <w:spacing w:line="300" w:lineRule="auto"/>
        <w:rPr>
          <w:del w:id="99" w:author="WezelHeike" w:date="2018-04-23T15:19:00Z"/>
          <w:rFonts w:ascii="Arial" w:hAnsi="Arial" w:cs="Arial"/>
          <w:sz w:val="22"/>
          <w:szCs w:val="22"/>
          <w:lang w:val="en-US"/>
          <w:rPrChange w:id="100" w:author="WezelHeike" w:date="2018-04-23T15:17:00Z">
            <w:rPr>
              <w:del w:id="101" w:author="WezelHeike" w:date="2018-04-23T15:19:00Z"/>
              <w:rFonts w:ascii="Arial" w:hAnsi="Arial" w:cs="Arial"/>
              <w:sz w:val="22"/>
              <w:szCs w:val="22"/>
            </w:rPr>
          </w:rPrChange>
        </w:rPr>
      </w:pPr>
    </w:p>
    <w:p w14:paraId="49DA8B9B" w14:textId="552EFD83" w:rsidR="001D47AB" w:rsidRPr="00295044" w:rsidDel="00295044" w:rsidRDefault="001D47AB" w:rsidP="00FD69D2">
      <w:pPr>
        <w:spacing w:line="300" w:lineRule="auto"/>
        <w:rPr>
          <w:del w:id="102" w:author="WezelHeike" w:date="2018-04-23T15:19:00Z"/>
          <w:rFonts w:ascii="Arial" w:hAnsi="Arial" w:cs="Arial"/>
          <w:sz w:val="22"/>
          <w:szCs w:val="22"/>
          <w:lang w:val="en-US"/>
          <w:rPrChange w:id="103" w:author="WezelHeike" w:date="2018-04-23T15:17:00Z">
            <w:rPr>
              <w:del w:id="104" w:author="WezelHeike" w:date="2018-04-23T15:19:00Z"/>
              <w:rFonts w:ascii="Arial" w:hAnsi="Arial" w:cs="Arial"/>
              <w:sz w:val="22"/>
              <w:szCs w:val="22"/>
            </w:rPr>
          </w:rPrChange>
        </w:rPr>
      </w:pPr>
    </w:p>
    <w:p w14:paraId="602A8FD9" w14:textId="35CB3A95" w:rsidR="001D47AB" w:rsidRPr="00290A75" w:rsidDel="00295044" w:rsidRDefault="001D47AB" w:rsidP="001D47AB">
      <w:pPr>
        <w:spacing w:line="300" w:lineRule="auto"/>
        <w:rPr>
          <w:del w:id="105" w:author="WezelHeike" w:date="2018-04-23T15:19:00Z"/>
          <w:rFonts w:ascii="Arial" w:hAnsi="Arial" w:cs="Arial"/>
          <w:b/>
          <w:sz w:val="22"/>
          <w:szCs w:val="22"/>
          <w:lang w:val="en-US"/>
        </w:rPr>
      </w:pPr>
    </w:p>
    <w:p w14:paraId="5BDD702A" w14:textId="509346A3" w:rsidR="001D47AB" w:rsidRPr="00290A75" w:rsidDel="00295044" w:rsidRDefault="001D47AB" w:rsidP="00FD69D2">
      <w:pPr>
        <w:spacing w:line="300" w:lineRule="auto"/>
        <w:rPr>
          <w:del w:id="106" w:author="WezelHeike" w:date="2018-04-23T15:19:00Z"/>
          <w:rFonts w:ascii="Arial" w:hAnsi="Arial" w:cs="Arial"/>
          <w:sz w:val="22"/>
          <w:szCs w:val="22"/>
          <w:lang w:val="en-US"/>
        </w:rPr>
      </w:pPr>
    </w:p>
    <w:p w14:paraId="5924F085" w14:textId="382EAEDD" w:rsidR="00835CC5" w:rsidRPr="00290A75" w:rsidDel="00295044" w:rsidRDefault="00835CC5" w:rsidP="00F33544">
      <w:pPr>
        <w:spacing w:line="300" w:lineRule="auto"/>
        <w:rPr>
          <w:del w:id="107" w:author="WezelHeike" w:date="2018-04-23T15:19:00Z"/>
          <w:rFonts w:ascii="Arial" w:hAnsi="Arial" w:cs="Arial"/>
          <w:b/>
          <w:sz w:val="22"/>
          <w:szCs w:val="22"/>
          <w:lang w:val="en-US"/>
        </w:rPr>
      </w:pPr>
    </w:p>
    <w:p w14:paraId="792C026B" w14:textId="36C59046" w:rsidR="00F33544" w:rsidRPr="00295044" w:rsidDel="00295044" w:rsidRDefault="00F33544" w:rsidP="00F33544">
      <w:pPr>
        <w:spacing w:line="300" w:lineRule="auto"/>
        <w:rPr>
          <w:del w:id="108" w:author="WezelHeike" w:date="2018-04-23T15:19:00Z"/>
          <w:rFonts w:ascii="Arial" w:hAnsi="Arial" w:cs="Arial"/>
          <w:sz w:val="22"/>
          <w:szCs w:val="22"/>
          <w:lang w:val="en-US"/>
          <w:rPrChange w:id="109" w:author="WezelHeike" w:date="2018-04-23T15:17:00Z">
            <w:rPr>
              <w:del w:id="110" w:author="WezelHeike" w:date="2018-04-23T15:19:00Z"/>
              <w:rFonts w:ascii="Arial" w:hAnsi="Arial" w:cs="Arial"/>
              <w:sz w:val="22"/>
              <w:szCs w:val="22"/>
            </w:rPr>
          </w:rPrChange>
        </w:rPr>
      </w:pPr>
    </w:p>
    <w:p w14:paraId="2865B67D" w14:textId="543C9536" w:rsidR="00835CC5" w:rsidRPr="00295044" w:rsidDel="00295044" w:rsidRDefault="00835CC5" w:rsidP="00F33544">
      <w:pPr>
        <w:spacing w:line="300" w:lineRule="auto"/>
        <w:rPr>
          <w:del w:id="111" w:author="WezelHeike" w:date="2018-04-23T15:19:00Z"/>
          <w:rFonts w:ascii="Arial" w:hAnsi="Arial" w:cs="Arial"/>
          <w:b/>
          <w:sz w:val="22"/>
          <w:szCs w:val="22"/>
          <w:lang w:val="en-US"/>
          <w:rPrChange w:id="112" w:author="WezelHeike" w:date="2018-04-23T15:17:00Z">
            <w:rPr>
              <w:del w:id="113" w:author="WezelHeike" w:date="2018-04-23T15:19:00Z"/>
              <w:rFonts w:ascii="Arial" w:hAnsi="Arial" w:cs="Arial"/>
              <w:b/>
              <w:sz w:val="22"/>
              <w:szCs w:val="22"/>
            </w:rPr>
          </w:rPrChange>
        </w:rPr>
      </w:pPr>
    </w:p>
    <w:p w14:paraId="61169760" w14:textId="5D11E714" w:rsidR="00DB7D67" w:rsidRPr="00295044" w:rsidDel="00295044" w:rsidRDefault="00DB7D67" w:rsidP="00DB7D67">
      <w:pPr>
        <w:spacing w:line="300" w:lineRule="auto"/>
        <w:rPr>
          <w:del w:id="114" w:author="WezelHeike" w:date="2018-04-23T15:19:00Z"/>
          <w:rFonts w:ascii="Arial" w:hAnsi="Arial" w:cs="Arial"/>
          <w:sz w:val="22"/>
          <w:szCs w:val="22"/>
          <w:lang w:val="en-US"/>
          <w:rPrChange w:id="115" w:author="WezelHeike" w:date="2018-04-23T15:17:00Z">
            <w:rPr>
              <w:del w:id="116" w:author="WezelHeike" w:date="2018-04-23T15:19:00Z"/>
              <w:rFonts w:ascii="Arial" w:hAnsi="Arial" w:cs="Arial"/>
              <w:sz w:val="22"/>
              <w:szCs w:val="22"/>
            </w:rPr>
          </w:rPrChange>
        </w:rPr>
      </w:pPr>
    </w:p>
    <w:p w14:paraId="3ABA2008" w14:textId="27DAD98B" w:rsidR="00DB7D67" w:rsidRPr="00295044" w:rsidDel="00295044" w:rsidRDefault="00DB7D67" w:rsidP="00DB7D67">
      <w:pPr>
        <w:spacing w:line="300" w:lineRule="auto"/>
        <w:rPr>
          <w:del w:id="117" w:author="WezelHeike" w:date="2018-04-23T15:19:00Z"/>
          <w:rFonts w:ascii="Arial" w:hAnsi="Arial" w:cs="Arial"/>
          <w:sz w:val="22"/>
          <w:szCs w:val="22"/>
          <w:lang w:val="en-US"/>
          <w:rPrChange w:id="118" w:author="WezelHeike" w:date="2018-04-23T15:17:00Z">
            <w:rPr>
              <w:del w:id="119" w:author="WezelHeike" w:date="2018-04-23T15:19:00Z"/>
              <w:rFonts w:ascii="Arial" w:hAnsi="Arial" w:cs="Arial"/>
              <w:sz w:val="22"/>
              <w:szCs w:val="22"/>
            </w:rPr>
          </w:rPrChange>
        </w:rPr>
      </w:pPr>
    </w:p>
    <w:p w14:paraId="116BAACD" w14:textId="11D87ACC" w:rsidR="00FD69D2" w:rsidRPr="00295044" w:rsidDel="00295044" w:rsidRDefault="00FD69D2" w:rsidP="00FD69D2">
      <w:pPr>
        <w:spacing w:line="300" w:lineRule="auto"/>
        <w:rPr>
          <w:del w:id="120" w:author="WezelHeike" w:date="2018-04-23T15:19:00Z"/>
          <w:rFonts w:ascii="Arial" w:hAnsi="Arial" w:cs="Arial"/>
          <w:b/>
          <w:sz w:val="22"/>
          <w:szCs w:val="22"/>
          <w:lang w:val="en-US"/>
          <w:rPrChange w:id="121" w:author="WezelHeike" w:date="2018-04-23T15:17:00Z">
            <w:rPr>
              <w:del w:id="122" w:author="WezelHeike" w:date="2018-04-23T15:19:00Z"/>
              <w:rFonts w:ascii="Arial" w:hAnsi="Arial" w:cs="Arial"/>
              <w:b/>
              <w:sz w:val="22"/>
              <w:szCs w:val="22"/>
            </w:rPr>
          </w:rPrChange>
        </w:rPr>
      </w:pPr>
    </w:p>
    <w:p w14:paraId="6A84306B" w14:textId="5B4F49CB" w:rsidR="00413EA6" w:rsidRPr="00295044" w:rsidDel="00295044" w:rsidRDefault="00413EA6" w:rsidP="00413EA6">
      <w:pPr>
        <w:spacing w:line="300" w:lineRule="auto"/>
        <w:rPr>
          <w:del w:id="123" w:author="WezelHeike" w:date="2018-04-23T15:19:00Z"/>
          <w:rFonts w:ascii="Arial" w:hAnsi="Arial" w:cs="Arial"/>
          <w:b/>
          <w:sz w:val="22"/>
          <w:szCs w:val="22"/>
          <w:lang w:val="en-US"/>
          <w:rPrChange w:id="124" w:author="WezelHeike" w:date="2018-04-23T15:17:00Z">
            <w:rPr>
              <w:del w:id="125" w:author="WezelHeike" w:date="2018-04-23T15:19:00Z"/>
              <w:rFonts w:ascii="Arial" w:hAnsi="Arial" w:cs="Arial"/>
              <w:b/>
              <w:sz w:val="22"/>
              <w:szCs w:val="22"/>
            </w:rPr>
          </w:rPrChange>
        </w:rPr>
      </w:pPr>
    </w:p>
    <w:p w14:paraId="6C4270AE" w14:textId="0BCED0BC" w:rsidR="001A4E26" w:rsidRPr="00295044" w:rsidDel="00295044" w:rsidRDefault="001A4E26" w:rsidP="00FD69D2">
      <w:pPr>
        <w:spacing w:line="300" w:lineRule="auto"/>
        <w:rPr>
          <w:del w:id="126" w:author="WezelHeike" w:date="2018-04-23T15:19:00Z"/>
          <w:rFonts w:ascii="Arial" w:hAnsi="Arial" w:cs="Arial"/>
          <w:b/>
          <w:sz w:val="22"/>
          <w:szCs w:val="22"/>
          <w:lang w:val="en-US"/>
          <w:rPrChange w:id="127" w:author="WezelHeike" w:date="2018-04-23T15:17:00Z">
            <w:rPr>
              <w:del w:id="128" w:author="WezelHeike" w:date="2018-04-23T15:19:00Z"/>
              <w:rFonts w:ascii="Arial" w:hAnsi="Arial" w:cs="Arial"/>
              <w:b/>
              <w:sz w:val="22"/>
              <w:szCs w:val="22"/>
            </w:rPr>
          </w:rPrChange>
        </w:rPr>
      </w:pPr>
    </w:p>
    <w:p w14:paraId="4BE9AE0F" w14:textId="182A6390" w:rsidR="001A4E26" w:rsidRPr="00295044" w:rsidDel="00295044" w:rsidRDefault="001A4E26" w:rsidP="00FD69D2">
      <w:pPr>
        <w:spacing w:line="300" w:lineRule="auto"/>
        <w:rPr>
          <w:del w:id="129" w:author="WezelHeike" w:date="2018-04-23T15:19:00Z"/>
          <w:rFonts w:ascii="Arial" w:hAnsi="Arial" w:cs="Arial"/>
          <w:color w:val="0000FF"/>
          <w:sz w:val="20"/>
          <w:szCs w:val="20"/>
          <w:lang w:val="en-US"/>
          <w:rPrChange w:id="130" w:author="WezelHeike" w:date="2018-04-23T15:17:00Z">
            <w:rPr>
              <w:del w:id="131" w:author="WezelHeike" w:date="2018-04-23T15:19:00Z"/>
              <w:rFonts w:ascii="Arial" w:hAnsi="Arial" w:cs="Arial"/>
              <w:color w:val="0000FF"/>
              <w:sz w:val="20"/>
              <w:szCs w:val="20"/>
            </w:rPr>
          </w:rPrChange>
        </w:rPr>
      </w:pPr>
    </w:p>
    <w:p w14:paraId="5EC75030" w14:textId="2D3A45AF" w:rsidR="00AC357F" w:rsidRPr="00295044" w:rsidDel="00295044" w:rsidRDefault="00AC357F" w:rsidP="00FD69D2">
      <w:pPr>
        <w:spacing w:line="300" w:lineRule="auto"/>
        <w:rPr>
          <w:del w:id="132" w:author="WezelHeike" w:date="2018-04-23T15:19:00Z"/>
          <w:rFonts w:ascii="Arial" w:hAnsi="Arial" w:cs="Arial"/>
          <w:color w:val="0000FF"/>
          <w:sz w:val="20"/>
          <w:szCs w:val="20"/>
          <w:lang w:val="en-US"/>
          <w:rPrChange w:id="133" w:author="WezelHeike" w:date="2018-04-23T15:17:00Z">
            <w:rPr>
              <w:del w:id="134" w:author="WezelHeike" w:date="2018-04-23T15:19:00Z"/>
              <w:rFonts w:ascii="Arial" w:hAnsi="Arial" w:cs="Arial"/>
              <w:color w:val="0000FF"/>
              <w:sz w:val="20"/>
              <w:szCs w:val="20"/>
            </w:rPr>
          </w:rPrChange>
        </w:rPr>
      </w:pPr>
    </w:p>
    <w:p w14:paraId="1F5C1A01" w14:textId="44EF096B" w:rsidR="00AC357F" w:rsidRPr="00295044" w:rsidDel="00295044" w:rsidRDefault="00AC357F" w:rsidP="00AC357F">
      <w:pPr>
        <w:spacing w:line="300" w:lineRule="auto"/>
        <w:rPr>
          <w:del w:id="135" w:author="WezelHeike" w:date="2018-04-23T15:19:00Z"/>
          <w:rFonts w:ascii="Arial" w:hAnsi="Arial" w:cs="Arial"/>
          <w:b/>
          <w:bCs/>
          <w:iCs/>
          <w:color w:val="000000" w:themeColor="text1"/>
          <w:sz w:val="22"/>
          <w:szCs w:val="22"/>
          <w:lang w:val="en-US"/>
          <w:rPrChange w:id="136" w:author="WezelHeike" w:date="2018-04-23T15:17:00Z">
            <w:rPr>
              <w:del w:id="137" w:author="WezelHeike" w:date="2018-04-23T15:19:00Z"/>
              <w:rFonts w:ascii="Arial" w:hAnsi="Arial" w:cs="Arial"/>
              <w:b/>
              <w:bCs/>
              <w:iCs/>
              <w:color w:val="000000" w:themeColor="text1"/>
              <w:sz w:val="22"/>
              <w:szCs w:val="22"/>
            </w:rPr>
          </w:rPrChange>
        </w:rPr>
      </w:pPr>
    </w:p>
    <w:p w14:paraId="2B5E66AA" w14:textId="0C323D90" w:rsidR="00AC357F" w:rsidRPr="00295044" w:rsidDel="00295044" w:rsidRDefault="00AC357F" w:rsidP="00AC357F">
      <w:pPr>
        <w:spacing w:line="300" w:lineRule="auto"/>
        <w:rPr>
          <w:del w:id="138" w:author="WezelHeike" w:date="2018-04-23T15:19:00Z"/>
          <w:rFonts w:ascii="Arial" w:hAnsi="Arial" w:cs="Arial"/>
          <w:color w:val="000000" w:themeColor="text1"/>
          <w:sz w:val="22"/>
          <w:szCs w:val="22"/>
          <w:lang w:val="en-US"/>
          <w:rPrChange w:id="139" w:author="WezelHeike" w:date="2018-04-23T15:17:00Z">
            <w:rPr>
              <w:del w:id="140" w:author="WezelHeike" w:date="2018-04-23T15:19:00Z"/>
              <w:rFonts w:ascii="Arial" w:hAnsi="Arial" w:cs="Arial"/>
              <w:color w:val="000000" w:themeColor="text1"/>
              <w:sz w:val="22"/>
              <w:szCs w:val="22"/>
            </w:rPr>
          </w:rPrChange>
        </w:rPr>
      </w:pPr>
    </w:p>
    <w:p w14:paraId="5F955A7A" w14:textId="104626BD" w:rsidR="00AC357F" w:rsidRPr="00295044" w:rsidDel="00295044" w:rsidRDefault="00AC357F" w:rsidP="00AC357F">
      <w:pPr>
        <w:spacing w:line="300" w:lineRule="auto"/>
        <w:rPr>
          <w:del w:id="141" w:author="WezelHeike" w:date="2018-04-23T15:19:00Z"/>
          <w:rFonts w:ascii="Arial" w:hAnsi="Arial" w:cs="Arial"/>
          <w:color w:val="000000" w:themeColor="text1"/>
          <w:sz w:val="22"/>
          <w:szCs w:val="22"/>
          <w:lang w:val="en-US"/>
          <w:rPrChange w:id="142" w:author="WezelHeike" w:date="2018-04-23T15:17:00Z">
            <w:rPr>
              <w:del w:id="143" w:author="WezelHeike" w:date="2018-04-23T15:19:00Z"/>
              <w:rFonts w:ascii="Arial" w:hAnsi="Arial" w:cs="Arial"/>
              <w:color w:val="000000" w:themeColor="text1"/>
              <w:sz w:val="22"/>
              <w:szCs w:val="22"/>
            </w:rPr>
          </w:rPrChange>
        </w:rPr>
      </w:pPr>
    </w:p>
    <w:p w14:paraId="7FBCE889" w14:textId="2B6E74DB" w:rsidR="00AC357F" w:rsidRPr="00295044" w:rsidDel="00295044" w:rsidRDefault="00AC357F" w:rsidP="00AC357F">
      <w:pPr>
        <w:spacing w:line="300" w:lineRule="auto"/>
        <w:rPr>
          <w:del w:id="144" w:author="WezelHeike" w:date="2018-04-23T15:19:00Z"/>
          <w:rFonts w:ascii="Arial" w:hAnsi="Arial" w:cs="Arial"/>
          <w:color w:val="000000" w:themeColor="text1"/>
          <w:sz w:val="22"/>
          <w:szCs w:val="22"/>
          <w:lang w:val="en-US"/>
          <w:rPrChange w:id="145" w:author="WezelHeike" w:date="2018-04-23T15:17:00Z">
            <w:rPr>
              <w:del w:id="146" w:author="WezelHeike" w:date="2018-04-23T15:19:00Z"/>
              <w:rFonts w:ascii="Arial" w:hAnsi="Arial" w:cs="Arial"/>
              <w:color w:val="000000" w:themeColor="text1"/>
              <w:sz w:val="22"/>
              <w:szCs w:val="22"/>
            </w:rPr>
          </w:rPrChange>
        </w:rPr>
      </w:pPr>
    </w:p>
    <w:p w14:paraId="0D31D765" w14:textId="16BD2C23" w:rsidR="00AC357F" w:rsidRPr="00295044" w:rsidRDefault="00AC357F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  <w:rPrChange w:id="147" w:author="WezelHeike" w:date="2018-04-23T15:17:00Z">
            <w:rPr>
              <w:rFonts w:ascii="Arial" w:hAnsi="Arial" w:cs="Arial"/>
              <w:color w:val="000000" w:themeColor="text1"/>
              <w:sz w:val="22"/>
              <w:szCs w:val="22"/>
            </w:rPr>
          </w:rPrChange>
        </w:rPr>
      </w:pPr>
    </w:p>
    <w:sectPr w:rsidR="00AC357F" w:rsidRPr="00295044" w:rsidSect="00051877">
      <w:headerReference w:type="default" r:id="rId8"/>
      <w:footerReference w:type="even" r:id="rId9"/>
      <w:footerReference w:type="default" r:id="rId10"/>
      <w:pgSz w:w="11899" w:h="16838" w:code="9"/>
      <w:pgMar w:top="3836" w:right="1021" w:bottom="1418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6A6B7F" w14:textId="77777777" w:rsidR="00D55971" w:rsidRDefault="00D55971">
      <w:r>
        <w:separator/>
      </w:r>
    </w:p>
  </w:endnote>
  <w:endnote w:type="continuationSeparator" w:id="0">
    <w:p w14:paraId="2BC27C99" w14:textId="77777777" w:rsidR="00D55971" w:rsidRDefault="00D5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charset w:val="00"/>
    <w:family w:val="auto"/>
    <w:pitch w:val="variable"/>
    <w:sig w:usb0="A00002AF" w:usb1="5000205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F7E752" w14:textId="77777777" w:rsidR="006752F3" w:rsidRDefault="006752F3" w:rsidP="00736BF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720916" w14:textId="77777777" w:rsidR="006752F3" w:rsidRDefault="006752F3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34A5F" w14:textId="77777777" w:rsidR="006752F3" w:rsidRPr="006752F3" w:rsidRDefault="006752F3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rPr>
        <w:rStyle w:val="Seitenzahl"/>
        <w:rFonts w:ascii="Arial" w:hAnsi="Arial" w:cs="Arial"/>
      </w:rPr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295044">
      <w:rPr>
        <w:rStyle w:val="Seitenzahl"/>
        <w:rFonts w:ascii="Arial" w:hAnsi="Arial" w:cs="Arial"/>
        <w:noProof/>
      </w:rPr>
      <w:t>2</w:t>
    </w:r>
    <w:r w:rsidRPr="006752F3">
      <w:rPr>
        <w:rStyle w:val="Seitenzahl"/>
        <w:rFonts w:ascii="Arial" w:hAnsi="Arial" w:cs="Arial"/>
      </w:rPr>
      <w:fldChar w:fldCharType="end"/>
    </w:r>
  </w:p>
  <w:p w14:paraId="12791DBE" w14:textId="77777777" w:rsidR="006752F3" w:rsidRDefault="006752F3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E54159" w14:textId="77777777" w:rsidR="00D55971" w:rsidRDefault="00D55971">
      <w:r>
        <w:separator/>
      </w:r>
    </w:p>
  </w:footnote>
  <w:footnote w:type="continuationSeparator" w:id="0">
    <w:p w14:paraId="47444A3B" w14:textId="77777777" w:rsidR="00D55971" w:rsidRDefault="00D559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55B1C4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norelem SAS</w:t>
    </w:r>
  </w:p>
  <w:p w14:paraId="209156D7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5, rue des Libellules</w:t>
    </w:r>
  </w:p>
  <w:p w14:paraId="02BD3726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10280 Fontaine-les-Grès</w:t>
    </w:r>
  </w:p>
  <w:p w14:paraId="2FF95365" w14:textId="77777777" w:rsidR="00446BF8" w:rsidRPr="008B3F76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0B011214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Tél. : +33 3 25 71 89 30</w:t>
    </w:r>
    <w:r>
      <w:rPr>
        <w:rFonts w:ascii="Arial" w:hAnsi="Arial" w:cs="Arial"/>
        <w:sz w:val="20"/>
        <w:szCs w:val="20"/>
      </w:rPr>
      <w:br/>
      <w:t>Fax : +33 3 25 71 89 40</w:t>
    </w:r>
  </w:p>
  <w:p w14:paraId="431F3F37" w14:textId="77777777" w:rsidR="00B35511" w:rsidRPr="006D7111" w:rsidRDefault="00B35511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20C8F26E" w14:textId="77777777" w:rsidR="00446BF8" w:rsidRPr="00AF14E4" w:rsidRDefault="00AF14E4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info@norelem.fr</w:t>
    </w:r>
  </w:p>
  <w:p w14:paraId="58092A72" w14:textId="77777777" w:rsidR="00446BF8" w:rsidRPr="00784905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www.norelem.fr</w:t>
    </w:r>
  </w:p>
  <w:p w14:paraId="72AE3200" w14:textId="77777777" w:rsidR="00446BF8" w:rsidRPr="00784905" w:rsidRDefault="00446BF8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1FC11AFF" w14:textId="63883003" w:rsidR="00446BF8" w:rsidRPr="00784905" w:rsidRDefault="005A2482" w:rsidP="00784905">
    <w:pPr>
      <w:pStyle w:val="Kopfzeile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90B8E51" wp14:editId="7B5FB3B5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0000"/>
        <w:sz w:val="28"/>
        <w:szCs w:val="28"/>
      </w:rPr>
      <w:t>Communiqué de presse</w:t>
    </w:r>
    <w:r>
      <w:rPr>
        <w:rFonts w:ascii="Arial" w:hAnsi="Arial" w:cs="Arial"/>
        <w:b/>
        <w:color w:val="000000"/>
        <w:sz w:val="28"/>
        <w:szCs w:val="28"/>
      </w:rPr>
      <w:tab/>
    </w:r>
    <w:r>
      <w:rPr>
        <w:rFonts w:ascii="Arial" w:hAnsi="Arial" w:cs="Arial"/>
        <w:color w:val="000000"/>
      </w:rPr>
      <w:t>Mars 2018</w:t>
    </w:r>
  </w:p>
  <w:p w14:paraId="4E3558D1" w14:textId="77777777" w:rsidR="00446BF8" w:rsidRPr="00ED07FE" w:rsidRDefault="00446BF8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 w:rsidRPr="00ED07FE">
      <w:rPr>
        <w:b/>
        <w:noProof/>
        <w:sz w:val="28"/>
        <w:szCs w:val="28"/>
      </w:rPr>
      <w:tab/>
    </w:r>
  </w:p>
  <w:p w14:paraId="6F9D1BE5" w14:textId="77777777" w:rsidR="00446BF8" w:rsidRPr="00ED07FE" w:rsidRDefault="00446BF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5.25pt;height:5.25pt" o:bullet="t">
        <v:imagedata r:id="rId1" o:title="bullet_red"/>
      </v:shape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 w15:restartNumberingAfterBreak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726853"/>
    <w:multiLevelType w:val="hybridMultilevel"/>
    <w:tmpl w:val="0A3274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A257FD3"/>
    <w:multiLevelType w:val="hybridMultilevel"/>
    <w:tmpl w:val="2908A1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79B13B11"/>
    <w:multiLevelType w:val="hybridMultilevel"/>
    <w:tmpl w:val="9B5CA3F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12"/>
  </w:num>
  <w:num w:numId="5">
    <w:abstractNumId w:val="1"/>
  </w:num>
  <w:num w:numId="6">
    <w:abstractNumId w:val="10"/>
  </w:num>
  <w:num w:numId="7">
    <w:abstractNumId w:val="11"/>
  </w:num>
  <w:num w:numId="8">
    <w:abstractNumId w:val="2"/>
  </w:num>
  <w:num w:numId="9">
    <w:abstractNumId w:val="3"/>
  </w:num>
  <w:num w:numId="10">
    <w:abstractNumId w:val="4"/>
  </w:num>
  <w:num w:numId="11">
    <w:abstractNumId w:val="0"/>
  </w:num>
  <w:num w:numId="12">
    <w:abstractNumId w:val="7"/>
  </w:num>
  <w:num w:numId="13">
    <w:abstractNumId w:val="13"/>
  </w:num>
  <w:num w:numId="14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ezelHeike">
    <w15:presenceInfo w15:providerId="AD" w15:userId="S-1-5-21-2747522388-2954673098-1063872948-37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EA"/>
    <w:rsid w:val="00000BB1"/>
    <w:rsid w:val="00001A18"/>
    <w:rsid w:val="00005719"/>
    <w:rsid w:val="0000576D"/>
    <w:rsid w:val="00005DCD"/>
    <w:rsid w:val="00007AEF"/>
    <w:rsid w:val="000135FF"/>
    <w:rsid w:val="000139CD"/>
    <w:rsid w:val="00014E00"/>
    <w:rsid w:val="000173B4"/>
    <w:rsid w:val="0002119B"/>
    <w:rsid w:val="00021418"/>
    <w:rsid w:val="00022B5E"/>
    <w:rsid w:val="00024FBA"/>
    <w:rsid w:val="00025056"/>
    <w:rsid w:val="00031A41"/>
    <w:rsid w:val="00033BED"/>
    <w:rsid w:val="00034AB8"/>
    <w:rsid w:val="00034FA2"/>
    <w:rsid w:val="00035BE9"/>
    <w:rsid w:val="00035D2E"/>
    <w:rsid w:val="00037B54"/>
    <w:rsid w:val="00040CB7"/>
    <w:rsid w:val="00043B72"/>
    <w:rsid w:val="00043FCA"/>
    <w:rsid w:val="000511E1"/>
    <w:rsid w:val="00051877"/>
    <w:rsid w:val="00052A8D"/>
    <w:rsid w:val="00053C45"/>
    <w:rsid w:val="00053F39"/>
    <w:rsid w:val="000577D3"/>
    <w:rsid w:val="00057DD0"/>
    <w:rsid w:val="00060AD7"/>
    <w:rsid w:val="00063A47"/>
    <w:rsid w:val="00064544"/>
    <w:rsid w:val="000653C3"/>
    <w:rsid w:val="00065C19"/>
    <w:rsid w:val="000673D9"/>
    <w:rsid w:val="0007006A"/>
    <w:rsid w:val="00070655"/>
    <w:rsid w:val="000711BF"/>
    <w:rsid w:val="000719DC"/>
    <w:rsid w:val="00072B28"/>
    <w:rsid w:val="0008032B"/>
    <w:rsid w:val="00080882"/>
    <w:rsid w:val="00081E9F"/>
    <w:rsid w:val="000868C9"/>
    <w:rsid w:val="000902B0"/>
    <w:rsid w:val="00091E03"/>
    <w:rsid w:val="00092EAB"/>
    <w:rsid w:val="000931B0"/>
    <w:rsid w:val="00094402"/>
    <w:rsid w:val="00094566"/>
    <w:rsid w:val="00094A9A"/>
    <w:rsid w:val="0009549F"/>
    <w:rsid w:val="00096363"/>
    <w:rsid w:val="00096A7A"/>
    <w:rsid w:val="00097392"/>
    <w:rsid w:val="000A0FC7"/>
    <w:rsid w:val="000A1580"/>
    <w:rsid w:val="000B10FA"/>
    <w:rsid w:val="000B1230"/>
    <w:rsid w:val="000B40D0"/>
    <w:rsid w:val="000B446D"/>
    <w:rsid w:val="000B60B5"/>
    <w:rsid w:val="000C2045"/>
    <w:rsid w:val="000C3323"/>
    <w:rsid w:val="000C4021"/>
    <w:rsid w:val="000C4324"/>
    <w:rsid w:val="000C4BD1"/>
    <w:rsid w:val="000C5608"/>
    <w:rsid w:val="000C6E00"/>
    <w:rsid w:val="000C75A7"/>
    <w:rsid w:val="000D144D"/>
    <w:rsid w:val="000D3CA5"/>
    <w:rsid w:val="000D6495"/>
    <w:rsid w:val="000D6598"/>
    <w:rsid w:val="000E1613"/>
    <w:rsid w:val="000E3AB9"/>
    <w:rsid w:val="000E5536"/>
    <w:rsid w:val="000E56BA"/>
    <w:rsid w:val="000E63F2"/>
    <w:rsid w:val="000E7AB5"/>
    <w:rsid w:val="000E7D6A"/>
    <w:rsid w:val="000F0BE1"/>
    <w:rsid w:val="000F3BBB"/>
    <w:rsid w:val="000F4766"/>
    <w:rsid w:val="000F49E1"/>
    <w:rsid w:val="000F5A06"/>
    <w:rsid w:val="000F5ADA"/>
    <w:rsid w:val="00106F93"/>
    <w:rsid w:val="0011516A"/>
    <w:rsid w:val="00117BB9"/>
    <w:rsid w:val="001209C8"/>
    <w:rsid w:val="001241FD"/>
    <w:rsid w:val="001260FA"/>
    <w:rsid w:val="00127A16"/>
    <w:rsid w:val="001315A3"/>
    <w:rsid w:val="0013206D"/>
    <w:rsid w:val="00132F6D"/>
    <w:rsid w:val="001334C2"/>
    <w:rsid w:val="00136C0C"/>
    <w:rsid w:val="00142660"/>
    <w:rsid w:val="00144B1A"/>
    <w:rsid w:val="0014561A"/>
    <w:rsid w:val="001464FA"/>
    <w:rsid w:val="00147148"/>
    <w:rsid w:val="00153CDD"/>
    <w:rsid w:val="0015442A"/>
    <w:rsid w:val="00157C99"/>
    <w:rsid w:val="001613C4"/>
    <w:rsid w:val="001628CE"/>
    <w:rsid w:val="00167B0A"/>
    <w:rsid w:val="00167BD4"/>
    <w:rsid w:val="001719DA"/>
    <w:rsid w:val="0017278D"/>
    <w:rsid w:val="001727DD"/>
    <w:rsid w:val="00173B93"/>
    <w:rsid w:val="001740C5"/>
    <w:rsid w:val="001765EF"/>
    <w:rsid w:val="00182CF8"/>
    <w:rsid w:val="00183215"/>
    <w:rsid w:val="001836F6"/>
    <w:rsid w:val="00184DA8"/>
    <w:rsid w:val="00185201"/>
    <w:rsid w:val="00190DBE"/>
    <w:rsid w:val="00191F80"/>
    <w:rsid w:val="001926C5"/>
    <w:rsid w:val="0019579C"/>
    <w:rsid w:val="0019795D"/>
    <w:rsid w:val="001A2726"/>
    <w:rsid w:val="001A2856"/>
    <w:rsid w:val="001A2AAA"/>
    <w:rsid w:val="001A30F6"/>
    <w:rsid w:val="001A4E26"/>
    <w:rsid w:val="001A6968"/>
    <w:rsid w:val="001A7894"/>
    <w:rsid w:val="001A7919"/>
    <w:rsid w:val="001B21D7"/>
    <w:rsid w:val="001B2D07"/>
    <w:rsid w:val="001B4151"/>
    <w:rsid w:val="001B4779"/>
    <w:rsid w:val="001C1D2C"/>
    <w:rsid w:val="001C3FC0"/>
    <w:rsid w:val="001C5CDA"/>
    <w:rsid w:val="001C6A05"/>
    <w:rsid w:val="001C7243"/>
    <w:rsid w:val="001C7B29"/>
    <w:rsid w:val="001D47AB"/>
    <w:rsid w:val="001D5113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6F9"/>
    <w:rsid w:val="001E7A5C"/>
    <w:rsid w:val="001F07D0"/>
    <w:rsid w:val="001F1F35"/>
    <w:rsid w:val="00203B3B"/>
    <w:rsid w:val="00203F8E"/>
    <w:rsid w:val="002109DD"/>
    <w:rsid w:val="00212200"/>
    <w:rsid w:val="002132EE"/>
    <w:rsid w:val="002134C0"/>
    <w:rsid w:val="002138A7"/>
    <w:rsid w:val="002151CE"/>
    <w:rsid w:val="00217FE3"/>
    <w:rsid w:val="00223379"/>
    <w:rsid w:val="002275F4"/>
    <w:rsid w:val="00230F19"/>
    <w:rsid w:val="00232719"/>
    <w:rsid w:val="002336A6"/>
    <w:rsid w:val="00234911"/>
    <w:rsid w:val="00242CE5"/>
    <w:rsid w:val="00244B64"/>
    <w:rsid w:val="00244D3F"/>
    <w:rsid w:val="002459CF"/>
    <w:rsid w:val="002467B4"/>
    <w:rsid w:val="002505B4"/>
    <w:rsid w:val="002512AA"/>
    <w:rsid w:val="00252585"/>
    <w:rsid w:val="0025572E"/>
    <w:rsid w:val="002563E8"/>
    <w:rsid w:val="00260290"/>
    <w:rsid w:val="0026417E"/>
    <w:rsid w:val="00264E48"/>
    <w:rsid w:val="00267C64"/>
    <w:rsid w:val="00267E2B"/>
    <w:rsid w:val="00270B45"/>
    <w:rsid w:val="00274BCB"/>
    <w:rsid w:val="00276D57"/>
    <w:rsid w:val="00280048"/>
    <w:rsid w:val="0028168F"/>
    <w:rsid w:val="00282B76"/>
    <w:rsid w:val="002832BF"/>
    <w:rsid w:val="00284577"/>
    <w:rsid w:val="002847D7"/>
    <w:rsid w:val="002876FF"/>
    <w:rsid w:val="00290A75"/>
    <w:rsid w:val="0029270C"/>
    <w:rsid w:val="00292890"/>
    <w:rsid w:val="00292A9E"/>
    <w:rsid w:val="00292C76"/>
    <w:rsid w:val="00293A82"/>
    <w:rsid w:val="00293B16"/>
    <w:rsid w:val="00293DF9"/>
    <w:rsid w:val="00295044"/>
    <w:rsid w:val="002A31D3"/>
    <w:rsid w:val="002A4AB4"/>
    <w:rsid w:val="002A65C0"/>
    <w:rsid w:val="002A728B"/>
    <w:rsid w:val="002B00D6"/>
    <w:rsid w:val="002B1B89"/>
    <w:rsid w:val="002B3CE2"/>
    <w:rsid w:val="002B6F85"/>
    <w:rsid w:val="002B7997"/>
    <w:rsid w:val="002C1D53"/>
    <w:rsid w:val="002C23E9"/>
    <w:rsid w:val="002C2C4B"/>
    <w:rsid w:val="002C4B4C"/>
    <w:rsid w:val="002C642D"/>
    <w:rsid w:val="002C7695"/>
    <w:rsid w:val="002D23C8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2CEE"/>
    <w:rsid w:val="002E3934"/>
    <w:rsid w:val="002E5897"/>
    <w:rsid w:val="002E5FAA"/>
    <w:rsid w:val="002E73B9"/>
    <w:rsid w:val="002F0476"/>
    <w:rsid w:val="002F21EE"/>
    <w:rsid w:val="002F31D0"/>
    <w:rsid w:val="002F353B"/>
    <w:rsid w:val="002F69AA"/>
    <w:rsid w:val="003000DF"/>
    <w:rsid w:val="003000FD"/>
    <w:rsid w:val="0030125C"/>
    <w:rsid w:val="00303BD8"/>
    <w:rsid w:val="00304874"/>
    <w:rsid w:val="0030576B"/>
    <w:rsid w:val="003069EA"/>
    <w:rsid w:val="0031015A"/>
    <w:rsid w:val="00312ABD"/>
    <w:rsid w:val="00315B72"/>
    <w:rsid w:val="00317840"/>
    <w:rsid w:val="00317C78"/>
    <w:rsid w:val="00322B50"/>
    <w:rsid w:val="00323990"/>
    <w:rsid w:val="00325EF9"/>
    <w:rsid w:val="0032729F"/>
    <w:rsid w:val="00327F9E"/>
    <w:rsid w:val="00331BF9"/>
    <w:rsid w:val="00332D13"/>
    <w:rsid w:val="00333A64"/>
    <w:rsid w:val="0033536A"/>
    <w:rsid w:val="003377B3"/>
    <w:rsid w:val="00340AE1"/>
    <w:rsid w:val="00350B48"/>
    <w:rsid w:val="00351471"/>
    <w:rsid w:val="00353F4E"/>
    <w:rsid w:val="0035424A"/>
    <w:rsid w:val="00354F8D"/>
    <w:rsid w:val="00355A7E"/>
    <w:rsid w:val="003621E4"/>
    <w:rsid w:val="00363EEC"/>
    <w:rsid w:val="00365E06"/>
    <w:rsid w:val="00367BDF"/>
    <w:rsid w:val="00367CA7"/>
    <w:rsid w:val="0037369E"/>
    <w:rsid w:val="00373BC6"/>
    <w:rsid w:val="00375C81"/>
    <w:rsid w:val="00377377"/>
    <w:rsid w:val="003848AB"/>
    <w:rsid w:val="00385308"/>
    <w:rsid w:val="0038799E"/>
    <w:rsid w:val="00387BBA"/>
    <w:rsid w:val="003904D0"/>
    <w:rsid w:val="00390DFE"/>
    <w:rsid w:val="0039280B"/>
    <w:rsid w:val="003952ED"/>
    <w:rsid w:val="00397B03"/>
    <w:rsid w:val="003A15A8"/>
    <w:rsid w:val="003A234E"/>
    <w:rsid w:val="003A5258"/>
    <w:rsid w:val="003A68A5"/>
    <w:rsid w:val="003B21BC"/>
    <w:rsid w:val="003B68C3"/>
    <w:rsid w:val="003C293E"/>
    <w:rsid w:val="003C2A8B"/>
    <w:rsid w:val="003C4387"/>
    <w:rsid w:val="003C7990"/>
    <w:rsid w:val="003C79B5"/>
    <w:rsid w:val="003D41A1"/>
    <w:rsid w:val="003D4544"/>
    <w:rsid w:val="003D4FDB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7A7F"/>
    <w:rsid w:val="003F07FC"/>
    <w:rsid w:val="003F348C"/>
    <w:rsid w:val="003F4356"/>
    <w:rsid w:val="003F6459"/>
    <w:rsid w:val="003F696E"/>
    <w:rsid w:val="003F7472"/>
    <w:rsid w:val="00403713"/>
    <w:rsid w:val="00404DF2"/>
    <w:rsid w:val="0040514B"/>
    <w:rsid w:val="00405E18"/>
    <w:rsid w:val="00406C52"/>
    <w:rsid w:val="00406E3D"/>
    <w:rsid w:val="00407D87"/>
    <w:rsid w:val="00411B78"/>
    <w:rsid w:val="00412077"/>
    <w:rsid w:val="004136F3"/>
    <w:rsid w:val="00413EA6"/>
    <w:rsid w:val="004140FA"/>
    <w:rsid w:val="004222C6"/>
    <w:rsid w:val="0042506F"/>
    <w:rsid w:val="004251A3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E44"/>
    <w:rsid w:val="00441F55"/>
    <w:rsid w:val="0044262D"/>
    <w:rsid w:val="004427CB"/>
    <w:rsid w:val="004446F4"/>
    <w:rsid w:val="00445D24"/>
    <w:rsid w:val="00446BF8"/>
    <w:rsid w:val="004479D3"/>
    <w:rsid w:val="00447A13"/>
    <w:rsid w:val="00452E7A"/>
    <w:rsid w:val="00453C8A"/>
    <w:rsid w:val="00454ED0"/>
    <w:rsid w:val="00455B69"/>
    <w:rsid w:val="004621C0"/>
    <w:rsid w:val="00463049"/>
    <w:rsid w:val="004632C8"/>
    <w:rsid w:val="00463B55"/>
    <w:rsid w:val="00465557"/>
    <w:rsid w:val="00467A1D"/>
    <w:rsid w:val="00471E48"/>
    <w:rsid w:val="00472161"/>
    <w:rsid w:val="00472F4F"/>
    <w:rsid w:val="004732A8"/>
    <w:rsid w:val="004744ED"/>
    <w:rsid w:val="00476A33"/>
    <w:rsid w:val="0048011F"/>
    <w:rsid w:val="004810FE"/>
    <w:rsid w:val="004811EC"/>
    <w:rsid w:val="004816D8"/>
    <w:rsid w:val="00483990"/>
    <w:rsid w:val="00485CC3"/>
    <w:rsid w:val="00491CAD"/>
    <w:rsid w:val="0049772D"/>
    <w:rsid w:val="004A0295"/>
    <w:rsid w:val="004A2086"/>
    <w:rsid w:val="004A36FC"/>
    <w:rsid w:val="004A6179"/>
    <w:rsid w:val="004A63A5"/>
    <w:rsid w:val="004A6E51"/>
    <w:rsid w:val="004A7319"/>
    <w:rsid w:val="004B0DF2"/>
    <w:rsid w:val="004B282F"/>
    <w:rsid w:val="004B2C98"/>
    <w:rsid w:val="004B6F41"/>
    <w:rsid w:val="004B7A27"/>
    <w:rsid w:val="004C17FF"/>
    <w:rsid w:val="004C48C0"/>
    <w:rsid w:val="004C5DF7"/>
    <w:rsid w:val="004C6C61"/>
    <w:rsid w:val="004D11E3"/>
    <w:rsid w:val="004D222D"/>
    <w:rsid w:val="004D358A"/>
    <w:rsid w:val="004D3A6E"/>
    <w:rsid w:val="004D6866"/>
    <w:rsid w:val="004D7F9E"/>
    <w:rsid w:val="004E1250"/>
    <w:rsid w:val="004E38AA"/>
    <w:rsid w:val="004E3C83"/>
    <w:rsid w:val="004E5ADE"/>
    <w:rsid w:val="004E7337"/>
    <w:rsid w:val="004E7A2F"/>
    <w:rsid w:val="004F0111"/>
    <w:rsid w:val="004F0193"/>
    <w:rsid w:val="004F01D0"/>
    <w:rsid w:val="004F2F86"/>
    <w:rsid w:val="004F3BF7"/>
    <w:rsid w:val="004F462F"/>
    <w:rsid w:val="004F4920"/>
    <w:rsid w:val="004F615E"/>
    <w:rsid w:val="004F7F97"/>
    <w:rsid w:val="005016A7"/>
    <w:rsid w:val="00510AB1"/>
    <w:rsid w:val="00511BB4"/>
    <w:rsid w:val="00512ACA"/>
    <w:rsid w:val="00513745"/>
    <w:rsid w:val="00514CB5"/>
    <w:rsid w:val="0051576E"/>
    <w:rsid w:val="005166FE"/>
    <w:rsid w:val="005175A3"/>
    <w:rsid w:val="005235C3"/>
    <w:rsid w:val="005241AC"/>
    <w:rsid w:val="00526A01"/>
    <w:rsid w:val="00527F69"/>
    <w:rsid w:val="00531F5E"/>
    <w:rsid w:val="00532D88"/>
    <w:rsid w:val="00532E82"/>
    <w:rsid w:val="005345D1"/>
    <w:rsid w:val="005359C4"/>
    <w:rsid w:val="00540FC0"/>
    <w:rsid w:val="005445FB"/>
    <w:rsid w:val="005512A6"/>
    <w:rsid w:val="00551777"/>
    <w:rsid w:val="00552848"/>
    <w:rsid w:val="00554EB7"/>
    <w:rsid w:val="00560335"/>
    <w:rsid w:val="005617FD"/>
    <w:rsid w:val="005646F1"/>
    <w:rsid w:val="0056599A"/>
    <w:rsid w:val="0056620C"/>
    <w:rsid w:val="005737A5"/>
    <w:rsid w:val="00575393"/>
    <w:rsid w:val="005755CB"/>
    <w:rsid w:val="00577B23"/>
    <w:rsid w:val="00583CBD"/>
    <w:rsid w:val="00590C6E"/>
    <w:rsid w:val="005922AD"/>
    <w:rsid w:val="00592B28"/>
    <w:rsid w:val="0059413B"/>
    <w:rsid w:val="00594AD0"/>
    <w:rsid w:val="005951D3"/>
    <w:rsid w:val="00597648"/>
    <w:rsid w:val="005A0FAB"/>
    <w:rsid w:val="005A1303"/>
    <w:rsid w:val="005A2482"/>
    <w:rsid w:val="005A295C"/>
    <w:rsid w:val="005A3296"/>
    <w:rsid w:val="005A4E89"/>
    <w:rsid w:val="005A5D7F"/>
    <w:rsid w:val="005B0571"/>
    <w:rsid w:val="005B2578"/>
    <w:rsid w:val="005B37B8"/>
    <w:rsid w:val="005B4914"/>
    <w:rsid w:val="005B4B7E"/>
    <w:rsid w:val="005B6197"/>
    <w:rsid w:val="005C1299"/>
    <w:rsid w:val="005C51A2"/>
    <w:rsid w:val="005D025A"/>
    <w:rsid w:val="005D0307"/>
    <w:rsid w:val="005D2486"/>
    <w:rsid w:val="005D3999"/>
    <w:rsid w:val="005D7352"/>
    <w:rsid w:val="005E54DF"/>
    <w:rsid w:val="005F3AF4"/>
    <w:rsid w:val="005F3BA9"/>
    <w:rsid w:val="005F486A"/>
    <w:rsid w:val="005F7164"/>
    <w:rsid w:val="005F71A8"/>
    <w:rsid w:val="005F7BCA"/>
    <w:rsid w:val="006011C3"/>
    <w:rsid w:val="00602AE0"/>
    <w:rsid w:val="0060461A"/>
    <w:rsid w:val="00606042"/>
    <w:rsid w:val="00606934"/>
    <w:rsid w:val="00607D91"/>
    <w:rsid w:val="00610D4A"/>
    <w:rsid w:val="00611EB6"/>
    <w:rsid w:val="00611FE7"/>
    <w:rsid w:val="00612601"/>
    <w:rsid w:val="006152A0"/>
    <w:rsid w:val="006167E9"/>
    <w:rsid w:val="00621E0E"/>
    <w:rsid w:val="00622EDB"/>
    <w:rsid w:val="006232B8"/>
    <w:rsid w:val="00626002"/>
    <w:rsid w:val="006260D2"/>
    <w:rsid w:val="0062662D"/>
    <w:rsid w:val="00633B3D"/>
    <w:rsid w:val="00635CD5"/>
    <w:rsid w:val="00636720"/>
    <w:rsid w:val="00636E1B"/>
    <w:rsid w:val="00637E07"/>
    <w:rsid w:val="00640FB8"/>
    <w:rsid w:val="006436D4"/>
    <w:rsid w:val="00643BD6"/>
    <w:rsid w:val="00643E16"/>
    <w:rsid w:val="006456A1"/>
    <w:rsid w:val="00645DA9"/>
    <w:rsid w:val="0064603E"/>
    <w:rsid w:val="0065609B"/>
    <w:rsid w:val="00656955"/>
    <w:rsid w:val="006603F8"/>
    <w:rsid w:val="00662278"/>
    <w:rsid w:val="00662BC3"/>
    <w:rsid w:val="006634BE"/>
    <w:rsid w:val="00665087"/>
    <w:rsid w:val="00665ECE"/>
    <w:rsid w:val="0066791B"/>
    <w:rsid w:val="00670437"/>
    <w:rsid w:val="0067206C"/>
    <w:rsid w:val="006732FB"/>
    <w:rsid w:val="006752F3"/>
    <w:rsid w:val="0067542B"/>
    <w:rsid w:val="00675ABA"/>
    <w:rsid w:val="006818D9"/>
    <w:rsid w:val="00682815"/>
    <w:rsid w:val="006837ED"/>
    <w:rsid w:val="0068490A"/>
    <w:rsid w:val="00686338"/>
    <w:rsid w:val="0069258E"/>
    <w:rsid w:val="00692713"/>
    <w:rsid w:val="00694375"/>
    <w:rsid w:val="00695C6F"/>
    <w:rsid w:val="00696331"/>
    <w:rsid w:val="006A00BE"/>
    <w:rsid w:val="006A2468"/>
    <w:rsid w:val="006A3DB1"/>
    <w:rsid w:val="006A43FF"/>
    <w:rsid w:val="006B1CD2"/>
    <w:rsid w:val="006B3987"/>
    <w:rsid w:val="006B4197"/>
    <w:rsid w:val="006C257C"/>
    <w:rsid w:val="006C3113"/>
    <w:rsid w:val="006C3642"/>
    <w:rsid w:val="006C3F97"/>
    <w:rsid w:val="006C606B"/>
    <w:rsid w:val="006D0E0F"/>
    <w:rsid w:val="006D1938"/>
    <w:rsid w:val="006D533D"/>
    <w:rsid w:val="006D581B"/>
    <w:rsid w:val="006D5D81"/>
    <w:rsid w:val="006D7111"/>
    <w:rsid w:val="006D7685"/>
    <w:rsid w:val="006E08CC"/>
    <w:rsid w:val="006E3762"/>
    <w:rsid w:val="006E5A44"/>
    <w:rsid w:val="006E5E1D"/>
    <w:rsid w:val="006F035F"/>
    <w:rsid w:val="006F19E1"/>
    <w:rsid w:val="006F5A7D"/>
    <w:rsid w:val="006F5FAE"/>
    <w:rsid w:val="0070137A"/>
    <w:rsid w:val="00701586"/>
    <w:rsid w:val="00702707"/>
    <w:rsid w:val="007028AD"/>
    <w:rsid w:val="00703401"/>
    <w:rsid w:val="007035EF"/>
    <w:rsid w:val="00705033"/>
    <w:rsid w:val="00705A92"/>
    <w:rsid w:val="00705B55"/>
    <w:rsid w:val="00705C78"/>
    <w:rsid w:val="0070701C"/>
    <w:rsid w:val="00710AE8"/>
    <w:rsid w:val="0071215C"/>
    <w:rsid w:val="00714409"/>
    <w:rsid w:val="007160C3"/>
    <w:rsid w:val="0071713F"/>
    <w:rsid w:val="0071785A"/>
    <w:rsid w:val="007224D0"/>
    <w:rsid w:val="007233A3"/>
    <w:rsid w:val="00726E31"/>
    <w:rsid w:val="00733866"/>
    <w:rsid w:val="00733AE8"/>
    <w:rsid w:val="0073537C"/>
    <w:rsid w:val="00736BF6"/>
    <w:rsid w:val="00741BAC"/>
    <w:rsid w:val="00744732"/>
    <w:rsid w:val="0074559A"/>
    <w:rsid w:val="00747880"/>
    <w:rsid w:val="00751D3B"/>
    <w:rsid w:val="00766A58"/>
    <w:rsid w:val="00773CE3"/>
    <w:rsid w:val="0077424E"/>
    <w:rsid w:val="00775F7E"/>
    <w:rsid w:val="007765F2"/>
    <w:rsid w:val="00777C47"/>
    <w:rsid w:val="007828CA"/>
    <w:rsid w:val="0078390E"/>
    <w:rsid w:val="007846C9"/>
    <w:rsid w:val="00784905"/>
    <w:rsid w:val="007858D9"/>
    <w:rsid w:val="00786FC1"/>
    <w:rsid w:val="0079021D"/>
    <w:rsid w:val="00791894"/>
    <w:rsid w:val="00791FAA"/>
    <w:rsid w:val="00792473"/>
    <w:rsid w:val="007940EC"/>
    <w:rsid w:val="00794831"/>
    <w:rsid w:val="007970FE"/>
    <w:rsid w:val="007972F0"/>
    <w:rsid w:val="007A1190"/>
    <w:rsid w:val="007A134D"/>
    <w:rsid w:val="007A79D5"/>
    <w:rsid w:val="007A7A0B"/>
    <w:rsid w:val="007B0932"/>
    <w:rsid w:val="007B1829"/>
    <w:rsid w:val="007B3573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E6F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305F"/>
    <w:rsid w:val="007F3602"/>
    <w:rsid w:val="007F3712"/>
    <w:rsid w:val="007F3DC1"/>
    <w:rsid w:val="007F5615"/>
    <w:rsid w:val="007F7C83"/>
    <w:rsid w:val="008030AF"/>
    <w:rsid w:val="00804E92"/>
    <w:rsid w:val="00806271"/>
    <w:rsid w:val="00812203"/>
    <w:rsid w:val="00813C1D"/>
    <w:rsid w:val="008159AE"/>
    <w:rsid w:val="00816616"/>
    <w:rsid w:val="00827037"/>
    <w:rsid w:val="00831C44"/>
    <w:rsid w:val="00832DAE"/>
    <w:rsid w:val="008356C7"/>
    <w:rsid w:val="00835CC5"/>
    <w:rsid w:val="00836120"/>
    <w:rsid w:val="00836574"/>
    <w:rsid w:val="00837A78"/>
    <w:rsid w:val="008410A5"/>
    <w:rsid w:val="00842F64"/>
    <w:rsid w:val="00845426"/>
    <w:rsid w:val="008479A4"/>
    <w:rsid w:val="008502AA"/>
    <w:rsid w:val="00850EBA"/>
    <w:rsid w:val="008517A2"/>
    <w:rsid w:val="008518C1"/>
    <w:rsid w:val="00852311"/>
    <w:rsid w:val="0085248B"/>
    <w:rsid w:val="008539B1"/>
    <w:rsid w:val="008546E0"/>
    <w:rsid w:val="0085566F"/>
    <w:rsid w:val="008562F4"/>
    <w:rsid w:val="0085761A"/>
    <w:rsid w:val="00863147"/>
    <w:rsid w:val="00865779"/>
    <w:rsid w:val="00865F4B"/>
    <w:rsid w:val="008665CE"/>
    <w:rsid w:val="00867F39"/>
    <w:rsid w:val="00873289"/>
    <w:rsid w:val="008745E3"/>
    <w:rsid w:val="0087543C"/>
    <w:rsid w:val="00880254"/>
    <w:rsid w:val="0088102A"/>
    <w:rsid w:val="00881BD0"/>
    <w:rsid w:val="00883674"/>
    <w:rsid w:val="00884397"/>
    <w:rsid w:val="00884548"/>
    <w:rsid w:val="00891B7A"/>
    <w:rsid w:val="0089412C"/>
    <w:rsid w:val="0089422C"/>
    <w:rsid w:val="008955C3"/>
    <w:rsid w:val="008A147F"/>
    <w:rsid w:val="008A41AB"/>
    <w:rsid w:val="008A465A"/>
    <w:rsid w:val="008A4A9E"/>
    <w:rsid w:val="008A563D"/>
    <w:rsid w:val="008A60D7"/>
    <w:rsid w:val="008A69B5"/>
    <w:rsid w:val="008A73F7"/>
    <w:rsid w:val="008A79E5"/>
    <w:rsid w:val="008B19B6"/>
    <w:rsid w:val="008B366D"/>
    <w:rsid w:val="008B3F76"/>
    <w:rsid w:val="008B65FD"/>
    <w:rsid w:val="008C0732"/>
    <w:rsid w:val="008C5446"/>
    <w:rsid w:val="008C6146"/>
    <w:rsid w:val="008C6A45"/>
    <w:rsid w:val="008C6B03"/>
    <w:rsid w:val="008D4008"/>
    <w:rsid w:val="008D4924"/>
    <w:rsid w:val="008D4C0B"/>
    <w:rsid w:val="008D5AA4"/>
    <w:rsid w:val="008D78A3"/>
    <w:rsid w:val="008E28FB"/>
    <w:rsid w:val="008E382F"/>
    <w:rsid w:val="008E4316"/>
    <w:rsid w:val="008E4DF7"/>
    <w:rsid w:val="008E4EB2"/>
    <w:rsid w:val="008E6E58"/>
    <w:rsid w:val="008E7217"/>
    <w:rsid w:val="008F1DF1"/>
    <w:rsid w:val="008F6130"/>
    <w:rsid w:val="008F76D0"/>
    <w:rsid w:val="008F7D81"/>
    <w:rsid w:val="00900416"/>
    <w:rsid w:val="00900AB4"/>
    <w:rsid w:val="00905120"/>
    <w:rsid w:val="00906DCB"/>
    <w:rsid w:val="00907447"/>
    <w:rsid w:val="009117D3"/>
    <w:rsid w:val="00916514"/>
    <w:rsid w:val="00916DC6"/>
    <w:rsid w:val="009202D9"/>
    <w:rsid w:val="00920334"/>
    <w:rsid w:val="009215C2"/>
    <w:rsid w:val="0092199E"/>
    <w:rsid w:val="00922F8D"/>
    <w:rsid w:val="009241F4"/>
    <w:rsid w:val="0093196A"/>
    <w:rsid w:val="00932302"/>
    <w:rsid w:val="00932B63"/>
    <w:rsid w:val="00933935"/>
    <w:rsid w:val="009342BB"/>
    <w:rsid w:val="00934B89"/>
    <w:rsid w:val="00934EE7"/>
    <w:rsid w:val="009414B6"/>
    <w:rsid w:val="00941862"/>
    <w:rsid w:val="00943885"/>
    <w:rsid w:val="009444B2"/>
    <w:rsid w:val="009503E0"/>
    <w:rsid w:val="009536A2"/>
    <w:rsid w:val="00955DA3"/>
    <w:rsid w:val="00960D32"/>
    <w:rsid w:val="00962410"/>
    <w:rsid w:val="009652FE"/>
    <w:rsid w:val="00965CAE"/>
    <w:rsid w:val="00965F5E"/>
    <w:rsid w:val="009666C4"/>
    <w:rsid w:val="00970933"/>
    <w:rsid w:val="00973152"/>
    <w:rsid w:val="00973264"/>
    <w:rsid w:val="00980CD0"/>
    <w:rsid w:val="0098197E"/>
    <w:rsid w:val="00985802"/>
    <w:rsid w:val="00987861"/>
    <w:rsid w:val="00987EBD"/>
    <w:rsid w:val="00987FE9"/>
    <w:rsid w:val="00991E59"/>
    <w:rsid w:val="00993010"/>
    <w:rsid w:val="009932D4"/>
    <w:rsid w:val="00994CCB"/>
    <w:rsid w:val="00995166"/>
    <w:rsid w:val="0099596B"/>
    <w:rsid w:val="0099666D"/>
    <w:rsid w:val="00996BA6"/>
    <w:rsid w:val="00997EF4"/>
    <w:rsid w:val="009A0792"/>
    <w:rsid w:val="009A11CB"/>
    <w:rsid w:val="009A1C02"/>
    <w:rsid w:val="009A1D02"/>
    <w:rsid w:val="009A1D4B"/>
    <w:rsid w:val="009A2B39"/>
    <w:rsid w:val="009A6132"/>
    <w:rsid w:val="009A7549"/>
    <w:rsid w:val="009B0013"/>
    <w:rsid w:val="009B0356"/>
    <w:rsid w:val="009B0383"/>
    <w:rsid w:val="009B231D"/>
    <w:rsid w:val="009B4B47"/>
    <w:rsid w:val="009C06C2"/>
    <w:rsid w:val="009C11A4"/>
    <w:rsid w:val="009C5770"/>
    <w:rsid w:val="009C627B"/>
    <w:rsid w:val="009C7EAC"/>
    <w:rsid w:val="009D0704"/>
    <w:rsid w:val="009D24C2"/>
    <w:rsid w:val="009D4427"/>
    <w:rsid w:val="009E05AF"/>
    <w:rsid w:val="009E759D"/>
    <w:rsid w:val="009F076E"/>
    <w:rsid w:val="009F1389"/>
    <w:rsid w:val="009F1940"/>
    <w:rsid w:val="009F6BD9"/>
    <w:rsid w:val="00A007D3"/>
    <w:rsid w:val="00A02977"/>
    <w:rsid w:val="00A040BA"/>
    <w:rsid w:val="00A05845"/>
    <w:rsid w:val="00A06284"/>
    <w:rsid w:val="00A1057C"/>
    <w:rsid w:val="00A1079F"/>
    <w:rsid w:val="00A163FD"/>
    <w:rsid w:val="00A16440"/>
    <w:rsid w:val="00A16897"/>
    <w:rsid w:val="00A16D8C"/>
    <w:rsid w:val="00A2149C"/>
    <w:rsid w:val="00A25DF2"/>
    <w:rsid w:val="00A271BC"/>
    <w:rsid w:val="00A32797"/>
    <w:rsid w:val="00A32DF6"/>
    <w:rsid w:val="00A338CB"/>
    <w:rsid w:val="00A36D08"/>
    <w:rsid w:val="00A417D1"/>
    <w:rsid w:val="00A41C26"/>
    <w:rsid w:val="00A4319D"/>
    <w:rsid w:val="00A4396F"/>
    <w:rsid w:val="00A46181"/>
    <w:rsid w:val="00A466AC"/>
    <w:rsid w:val="00A47399"/>
    <w:rsid w:val="00A47C18"/>
    <w:rsid w:val="00A516D6"/>
    <w:rsid w:val="00A54E36"/>
    <w:rsid w:val="00A55417"/>
    <w:rsid w:val="00A62C68"/>
    <w:rsid w:val="00A701FC"/>
    <w:rsid w:val="00A72447"/>
    <w:rsid w:val="00A73B6C"/>
    <w:rsid w:val="00A73D4E"/>
    <w:rsid w:val="00A73EED"/>
    <w:rsid w:val="00A76889"/>
    <w:rsid w:val="00A83C4A"/>
    <w:rsid w:val="00A83EF3"/>
    <w:rsid w:val="00A86990"/>
    <w:rsid w:val="00A8706B"/>
    <w:rsid w:val="00A87396"/>
    <w:rsid w:val="00A91019"/>
    <w:rsid w:val="00A91763"/>
    <w:rsid w:val="00A9268B"/>
    <w:rsid w:val="00A92817"/>
    <w:rsid w:val="00AA07D2"/>
    <w:rsid w:val="00AA08E4"/>
    <w:rsid w:val="00AA14A8"/>
    <w:rsid w:val="00AA377D"/>
    <w:rsid w:val="00AA3FC0"/>
    <w:rsid w:val="00AA7C59"/>
    <w:rsid w:val="00AA7DBD"/>
    <w:rsid w:val="00AB2306"/>
    <w:rsid w:val="00AB460F"/>
    <w:rsid w:val="00AC0033"/>
    <w:rsid w:val="00AC04BF"/>
    <w:rsid w:val="00AC2175"/>
    <w:rsid w:val="00AC3206"/>
    <w:rsid w:val="00AC357F"/>
    <w:rsid w:val="00AD14CD"/>
    <w:rsid w:val="00AD5D23"/>
    <w:rsid w:val="00AD5DF6"/>
    <w:rsid w:val="00AD5E4D"/>
    <w:rsid w:val="00AD5E78"/>
    <w:rsid w:val="00AD690A"/>
    <w:rsid w:val="00AD6C76"/>
    <w:rsid w:val="00AD6D01"/>
    <w:rsid w:val="00AE452E"/>
    <w:rsid w:val="00AE71CB"/>
    <w:rsid w:val="00AE7236"/>
    <w:rsid w:val="00AF14E4"/>
    <w:rsid w:val="00AF4F13"/>
    <w:rsid w:val="00AF5F95"/>
    <w:rsid w:val="00AF6D79"/>
    <w:rsid w:val="00B01EEA"/>
    <w:rsid w:val="00B0677F"/>
    <w:rsid w:val="00B07129"/>
    <w:rsid w:val="00B0762B"/>
    <w:rsid w:val="00B11321"/>
    <w:rsid w:val="00B11901"/>
    <w:rsid w:val="00B12D8E"/>
    <w:rsid w:val="00B14C63"/>
    <w:rsid w:val="00B14EAF"/>
    <w:rsid w:val="00B16460"/>
    <w:rsid w:val="00B25FC8"/>
    <w:rsid w:val="00B30CA0"/>
    <w:rsid w:val="00B32743"/>
    <w:rsid w:val="00B35511"/>
    <w:rsid w:val="00B37914"/>
    <w:rsid w:val="00B44AD0"/>
    <w:rsid w:val="00B46D84"/>
    <w:rsid w:val="00B47D07"/>
    <w:rsid w:val="00B53523"/>
    <w:rsid w:val="00B548BF"/>
    <w:rsid w:val="00B54BB7"/>
    <w:rsid w:val="00B55402"/>
    <w:rsid w:val="00B61646"/>
    <w:rsid w:val="00B71590"/>
    <w:rsid w:val="00B73036"/>
    <w:rsid w:val="00B73D1D"/>
    <w:rsid w:val="00B7420A"/>
    <w:rsid w:val="00B742A1"/>
    <w:rsid w:val="00B74D41"/>
    <w:rsid w:val="00B74FA5"/>
    <w:rsid w:val="00B76F88"/>
    <w:rsid w:val="00B80392"/>
    <w:rsid w:val="00B818B0"/>
    <w:rsid w:val="00B83142"/>
    <w:rsid w:val="00B831F8"/>
    <w:rsid w:val="00B85735"/>
    <w:rsid w:val="00B91EE1"/>
    <w:rsid w:val="00B92811"/>
    <w:rsid w:val="00B92B85"/>
    <w:rsid w:val="00B9449E"/>
    <w:rsid w:val="00B94556"/>
    <w:rsid w:val="00B95FDC"/>
    <w:rsid w:val="00BA0D5F"/>
    <w:rsid w:val="00BA340F"/>
    <w:rsid w:val="00BA512A"/>
    <w:rsid w:val="00BA6850"/>
    <w:rsid w:val="00BB48F1"/>
    <w:rsid w:val="00BB49A4"/>
    <w:rsid w:val="00BB5116"/>
    <w:rsid w:val="00BB69AF"/>
    <w:rsid w:val="00BC1947"/>
    <w:rsid w:val="00BC4AD3"/>
    <w:rsid w:val="00BD0A73"/>
    <w:rsid w:val="00BD169D"/>
    <w:rsid w:val="00BD2AF4"/>
    <w:rsid w:val="00BD411B"/>
    <w:rsid w:val="00BD48B4"/>
    <w:rsid w:val="00BD490C"/>
    <w:rsid w:val="00BD4BC2"/>
    <w:rsid w:val="00BD702E"/>
    <w:rsid w:val="00BD7225"/>
    <w:rsid w:val="00BD76CF"/>
    <w:rsid w:val="00BE0AD0"/>
    <w:rsid w:val="00BE6FA9"/>
    <w:rsid w:val="00BF0C55"/>
    <w:rsid w:val="00BF1133"/>
    <w:rsid w:val="00BF14C4"/>
    <w:rsid w:val="00BF2AF6"/>
    <w:rsid w:val="00BF36D0"/>
    <w:rsid w:val="00BF6912"/>
    <w:rsid w:val="00BF6B0B"/>
    <w:rsid w:val="00BF780D"/>
    <w:rsid w:val="00C04131"/>
    <w:rsid w:val="00C123BF"/>
    <w:rsid w:val="00C127E7"/>
    <w:rsid w:val="00C13F3A"/>
    <w:rsid w:val="00C14A33"/>
    <w:rsid w:val="00C14CCA"/>
    <w:rsid w:val="00C14E39"/>
    <w:rsid w:val="00C16620"/>
    <w:rsid w:val="00C20CC3"/>
    <w:rsid w:val="00C21E7B"/>
    <w:rsid w:val="00C232AC"/>
    <w:rsid w:val="00C23D3C"/>
    <w:rsid w:val="00C25872"/>
    <w:rsid w:val="00C27298"/>
    <w:rsid w:val="00C27343"/>
    <w:rsid w:val="00C27972"/>
    <w:rsid w:val="00C30880"/>
    <w:rsid w:val="00C31570"/>
    <w:rsid w:val="00C31614"/>
    <w:rsid w:val="00C31E50"/>
    <w:rsid w:val="00C33C28"/>
    <w:rsid w:val="00C36921"/>
    <w:rsid w:val="00C36A6D"/>
    <w:rsid w:val="00C36F05"/>
    <w:rsid w:val="00C37B00"/>
    <w:rsid w:val="00C41139"/>
    <w:rsid w:val="00C43D40"/>
    <w:rsid w:val="00C44002"/>
    <w:rsid w:val="00C44138"/>
    <w:rsid w:val="00C445FA"/>
    <w:rsid w:val="00C447EB"/>
    <w:rsid w:val="00C456A9"/>
    <w:rsid w:val="00C51923"/>
    <w:rsid w:val="00C51AE5"/>
    <w:rsid w:val="00C52027"/>
    <w:rsid w:val="00C5721A"/>
    <w:rsid w:val="00C60876"/>
    <w:rsid w:val="00C6106A"/>
    <w:rsid w:val="00C61D19"/>
    <w:rsid w:val="00C6278A"/>
    <w:rsid w:val="00C6400D"/>
    <w:rsid w:val="00C675E0"/>
    <w:rsid w:val="00C67800"/>
    <w:rsid w:val="00C76397"/>
    <w:rsid w:val="00C770BB"/>
    <w:rsid w:val="00C82A83"/>
    <w:rsid w:val="00C8510F"/>
    <w:rsid w:val="00C8567C"/>
    <w:rsid w:val="00C87B11"/>
    <w:rsid w:val="00C87D31"/>
    <w:rsid w:val="00C914B0"/>
    <w:rsid w:val="00C91B6F"/>
    <w:rsid w:val="00C946B5"/>
    <w:rsid w:val="00C95960"/>
    <w:rsid w:val="00C96656"/>
    <w:rsid w:val="00C96AE8"/>
    <w:rsid w:val="00C97DDF"/>
    <w:rsid w:val="00CA0A95"/>
    <w:rsid w:val="00CA2D03"/>
    <w:rsid w:val="00CA336F"/>
    <w:rsid w:val="00CA33BD"/>
    <w:rsid w:val="00CA39AB"/>
    <w:rsid w:val="00CA3D2B"/>
    <w:rsid w:val="00CA490D"/>
    <w:rsid w:val="00CA54EC"/>
    <w:rsid w:val="00CA55B5"/>
    <w:rsid w:val="00CA5D7D"/>
    <w:rsid w:val="00CA64A5"/>
    <w:rsid w:val="00CB11DD"/>
    <w:rsid w:val="00CB17C1"/>
    <w:rsid w:val="00CB1FDB"/>
    <w:rsid w:val="00CB236C"/>
    <w:rsid w:val="00CB26EF"/>
    <w:rsid w:val="00CB5AC9"/>
    <w:rsid w:val="00CB760F"/>
    <w:rsid w:val="00CB76A3"/>
    <w:rsid w:val="00CC13FD"/>
    <w:rsid w:val="00CC1479"/>
    <w:rsid w:val="00CC2525"/>
    <w:rsid w:val="00CC37BC"/>
    <w:rsid w:val="00CC54C3"/>
    <w:rsid w:val="00CC7B8F"/>
    <w:rsid w:val="00CD0959"/>
    <w:rsid w:val="00CD109C"/>
    <w:rsid w:val="00CD196C"/>
    <w:rsid w:val="00CD4CEC"/>
    <w:rsid w:val="00CD55C1"/>
    <w:rsid w:val="00CD5FDF"/>
    <w:rsid w:val="00CE26E2"/>
    <w:rsid w:val="00CE3295"/>
    <w:rsid w:val="00CE36A9"/>
    <w:rsid w:val="00CE3B56"/>
    <w:rsid w:val="00CE456F"/>
    <w:rsid w:val="00CE51F4"/>
    <w:rsid w:val="00CF0F68"/>
    <w:rsid w:val="00CF2EB2"/>
    <w:rsid w:val="00CF3B31"/>
    <w:rsid w:val="00CF3C95"/>
    <w:rsid w:val="00D0134B"/>
    <w:rsid w:val="00D05456"/>
    <w:rsid w:val="00D06AB0"/>
    <w:rsid w:val="00D1177F"/>
    <w:rsid w:val="00D1249E"/>
    <w:rsid w:val="00D14396"/>
    <w:rsid w:val="00D1440E"/>
    <w:rsid w:val="00D16EEF"/>
    <w:rsid w:val="00D17B67"/>
    <w:rsid w:val="00D17FAD"/>
    <w:rsid w:val="00D20596"/>
    <w:rsid w:val="00D21DC5"/>
    <w:rsid w:val="00D247AC"/>
    <w:rsid w:val="00D25462"/>
    <w:rsid w:val="00D25C6A"/>
    <w:rsid w:val="00D25F1B"/>
    <w:rsid w:val="00D2763C"/>
    <w:rsid w:val="00D303F6"/>
    <w:rsid w:val="00D30F3F"/>
    <w:rsid w:val="00D31426"/>
    <w:rsid w:val="00D34D8A"/>
    <w:rsid w:val="00D356D2"/>
    <w:rsid w:val="00D35B3B"/>
    <w:rsid w:val="00D370D8"/>
    <w:rsid w:val="00D40CC9"/>
    <w:rsid w:val="00D418FE"/>
    <w:rsid w:val="00D42D76"/>
    <w:rsid w:val="00D435AD"/>
    <w:rsid w:val="00D436B8"/>
    <w:rsid w:val="00D465C5"/>
    <w:rsid w:val="00D508AE"/>
    <w:rsid w:val="00D52EFF"/>
    <w:rsid w:val="00D55971"/>
    <w:rsid w:val="00D636F7"/>
    <w:rsid w:val="00D64243"/>
    <w:rsid w:val="00D64458"/>
    <w:rsid w:val="00D6684A"/>
    <w:rsid w:val="00D70F7B"/>
    <w:rsid w:val="00D7176C"/>
    <w:rsid w:val="00D7351B"/>
    <w:rsid w:val="00D76DE9"/>
    <w:rsid w:val="00D80A3C"/>
    <w:rsid w:val="00D82AAD"/>
    <w:rsid w:val="00D8398A"/>
    <w:rsid w:val="00D85472"/>
    <w:rsid w:val="00D875DE"/>
    <w:rsid w:val="00D90341"/>
    <w:rsid w:val="00D90960"/>
    <w:rsid w:val="00D91B51"/>
    <w:rsid w:val="00D932CC"/>
    <w:rsid w:val="00D95698"/>
    <w:rsid w:val="00D97FB6"/>
    <w:rsid w:val="00DA3856"/>
    <w:rsid w:val="00DA48E2"/>
    <w:rsid w:val="00DA4CA9"/>
    <w:rsid w:val="00DA6B04"/>
    <w:rsid w:val="00DB1DD7"/>
    <w:rsid w:val="00DB360F"/>
    <w:rsid w:val="00DB4033"/>
    <w:rsid w:val="00DB4590"/>
    <w:rsid w:val="00DB5EB9"/>
    <w:rsid w:val="00DB6937"/>
    <w:rsid w:val="00DB7D67"/>
    <w:rsid w:val="00DC0031"/>
    <w:rsid w:val="00DC24EE"/>
    <w:rsid w:val="00DC29DF"/>
    <w:rsid w:val="00DC40F2"/>
    <w:rsid w:val="00DC4350"/>
    <w:rsid w:val="00DC48A3"/>
    <w:rsid w:val="00DC595F"/>
    <w:rsid w:val="00DC62FF"/>
    <w:rsid w:val="00DD218C"/>
    <w:rsid w:val="00DD543C"/>
    <w:rsid w:val="00DE0522"/>
    <w:rsid w:val="00DE110C"/>
    <w:rsid w:val="00DE15F4"/>
    <w:rsid w:val="00DE180F"/>
    <w:rsid w:val="00DE464E"/>
    <w:rsid w:val="00DE50A6"/>
    <w:rsid w:val="00DF021C"/>
    <w:rsid w:val="00DF3355"/>
    <w:rsid w:val="00DF3A8D"/>
    <w:rsid w:val="00DF5069"/>
    <w:rsid w:val="00DF587C"/>
    <w:rsid w:val="00DF7DC7"/>
    <w:rsid w:val="00E03A87"/>
    <w:rsid w:val="00E062FD"/>
    <w:rsid w:val="00E066F8"/>
    <w:rsid w:val="00E06E03"/>
    <w:rsid w:val="00E1174D"/>
    <w:rsid w:val="00E12277"/>
    <w:rsid w:val="00E12612"/>
    <w:rsid w:val="00E1336E"/>
    <w:rsid w:val="00E143AA"/>
    <w:rsid w:val="00E15D39"/>
    <w:rsid w:val="00E17BD4"/>
    <w:rsid w:val="00E212E5"/>
    <w:rsid w:val="00E2225A"/>
    <w:rsid w:val="00E26EC0"/>
    <w:rsid w:val="00E26F7D"/>
    <w:rsid w:val="00E3114E"/>
    <w:rsid w:val="00E3212D"/>
    <w:rsid w:val="00E32AFF"/>
    <w:rsid w:val="00E33148"/>
    <w:rsid w:val="00E33416"/>
    <w:rsid w:val="00E35CD7"/>
    <w:rsid w:val="00E36AC1"/>
    <w:rsid w:val="00E374E6"/>
    <w:rsid w:val="00E42BCF"/>
    <w:rsid w:val="00E453DA"/>
    <w:rsid w:val="00E465D2"/>
    <w:rsid w:val="00E470EC"/>
    <w:rsid w:val="00E52BFA"/>
    <w:rsid w:val="00E557C0"/>
    <w:rsid w:val="00E56829"/>
    <w:rsid w:val="00E56ECD"/>
    <w:rsid w:val="00E57879"/>
    <w:rsid w:val="00E6127C"/>
    <w:rsid w:val="00E61AFF"/>
    <w:rsid w:val="00E678B7"/>
    <w:rsid w:val="00E71213"/>
    <w:rsid w:val="00E717DA"/>
    <w:rsid w:val="00E720E3"/>
    <w:rsid w:val="00E726C6"/>
    <w:rsid w:val="00E73211"/>
    <w:rsid w:val="00E74648"/>
    <w:rsid w:val="00E761EA"/>
    <w:rsid w:val="00E777A7"/>
    <w:rsid w:val="00E81533"/>
    <w:rsid w:val="00E82A17"/>
    <w:rsid w:val="00E85988"/>
    <w:rsid w:val="00E85CC7"/>
    <w:rsid w:val="00E86C7D"/>
    <w:rsid w:val="00E91C36"/>
    <w:rsid w:val="00E92084"/>
    <w:rsid w:val="00E93FB4"/>
    <w:rsid w:val="00E97287"/>
    <w:rsid w:val="00EA01CF"/>
    <w:rsid w:val="00EA4685"/>
    <w:rsid w:val="00EA709D"/>
    <w:rsid w:val="00EB0263"/>
    <w:rsid w:val="00EB3370"/>
    <w:rsid w:val="00EB625A"/>
    <w:rsid w:val="00EC2407"/>
    <w:rsid w:val="00EC2A82"/>
    <w:rsid w:val="00EC33C0"/>
    <w:rsid w:val="00EC48B4"/>
    <w:rsid w:val="00EC4AE6"/>
    <w:rsid w:val="00EC7832"/>
    <w:rsid w:val="00ED0611"/>
    <w:rsid w:val="00ED07FE"/>
    <w:rsid w:val="00ED0FA6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F00D95"/>
    <w:rsid w:val="00F042BC"/>
    <w:rsid w:val="00F0477A"/>
    <w:rsid w:val="00F04DC2"/>
    <w:rsid w:val="00F0548D"/>
    <w:rsid w:val="00F05ED6"/>
    <w:rsid w:val="00F05FE0"/>
    <w:rsid w:val="00F07615"/>
    <w:rsid w:val="00F0793D"/>
    <w:rsid w:val="00F10C31"/>
    <w:rsid w:val="00F1120B"/>
    <w:rsid w:val="00F1635B"/>
    <w:rsid w:val="00F16D0B"/>
    <w:rsid w:val="00F2242A"/>
    <w:rsid w:val="00F233F8"/>
    <w:rsid w:val="00F23DAB"/>
    <w:rsid w:val="00F25012"/>
    <w:rsid w:val="00F32918"/>
    <w:rsid w:val="00F33544"/>
    <w:rsid w:val="00F34129"/>
    <w:rsid w:val="00F3559F"/>
    <w:rsid w:val="00F35FA0"/>
    <w:rsid w:val="00F36813"/>
    <w:rsid w:val="00F37401"/>
    <w:rsid w:val="00F3760C"/>
    <w:rsid w:val="00F42630"/>
    <w:rsid w:val="00F42D80"/>
    <w:rsid w:val="00F438BD"/>
    <w:rsid w:val="00F43D8C"/>
    <w:rsid w:val="00F445D9"/>
    <w:rsid w:val="00F44B94"/>
    <w:rsid w:val="00F51214"/>
    <w:rsid w:val="00F54EF8"/>
    <w:rsid w:val="00F5528A"/>
    <w:rsid w:val="00F570B5"/>
    <w:rsid w:val="00F60B37"/>
    <w:rsid w:val="00F617E2"/>
    <w:rsid w:val="00F62530"/>
    <w:rsid w:val="00F62799"/>
    <w:rsid w:val="00F64A04"/>
    <w:rsid w:val="00F64D1C"/>
    <w:rsid w:val="00F64E4C"/>
    <w:rsid w:val="00F6502C"/>
    <w:rsid w:val="00F666EE"/>
    <w:rsid w:val="00F72030"/>
    <w:rsid w:val="00F72921"/>
    <w:rsid w:val="00F72DD7"/>
    <w:rsid w:val="00F73AB3"/>
    <w:rsid w:val="00F73CA3"/>
    <w:rsid w:val="00F75286"/>
    <w:rsid w:val="00F764F9"/>
    <w:rsid w:val="00F770EB"/>
    <w:rsid w:val="00F77805"/>
    <w:rsid w:val="00F82DE4"/>
    <w:rsid w:val="00F834AD"/>
    <w:rsid w:val="00F900C1"/>
    <w:rsid w:val="00F934A4"/>
    <w:rsid w:val="00F95737"/>
    <w:rsid w:val="00F966D7"/>
    <w:rsid w:val="00FA5297"/>
    <w:rsid w:val="00FA644C"/>
    <w:rsid w:val="00FA68D7"/>
    <w:rsid w:val="00FA7669"/>
    <w:rsid w:val="00FA7CEF"/>
    <w:rsid w:val="00FB2E05"/>
    <w:rsid w:val="00FB35D1"/>
    <w:rsid w:val="00FB3F0C"/>
    <w:rsid w:val="00FC54CD"/>
    <w:rsid w:val="00FC67F2"/>
    <w:rsid w:val="00FC7D3C"/>
    <w:rsid w:val="00FD369B"/>
    <w:rsid w:val="00FD5BE2"/>
    <w:rsid w:val="00FD69D2"/>
    <w:rsid w:val="00FD6E74"/>
    <w:rsid w:val="00FE03F0"/>
    <w:rsid w:val="00FE1128"/>
    <w:rsid w:val="00FE2411"/>
    <w:rsid w:val="00FE243A"/>
    <w:rsid w:val="00FE51FF"/>
    <w:rsid w:val="00FE5AFF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C6D7BF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D0F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</w:rPr>
  </w:style>
  <w:style w:type="character" w:customStyle="1" w:styleId="artgrpdescriptiontextstd">
    <w:name w:val="artgrpdescriptiontextstd"/>
    <w:rsid w:val="00514CB5"/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DC1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ED0F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arbeitung">
    <w:name w:val="Revision"/>
    <w:hidden/>
    <w:uiPriority w:val="99"/>
    <w:semiHidden/>
    <w:rsid w:val="000673D9"/>
    <w:rPr>
      <w:sz w:val="24"/>
      <w:szCs w:val="24"/>
    </w:rPr>
  </w:style>
  <w:style w:type="character" w:styleId="BesuchterHyperlink">
    <w:name w:val="FollowedHyperlink"/>
    <w:basedOn w:val="Absatz-Standardschriftart"/>
    <w:semiHidden/>
    <w:unhideWhenUsed/>
    <w:rsid w:val="006167E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0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8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7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B4C8A-D27C-4C4B-80AD-14D4DF8A6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E307B11B.dotm</Template>
  <TotalTime>0</TotalTime>
  <Pages>2</Pages>
  <Words>421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WezelHeike</cp:lastModifiedBy>
  <cp:revision>3</cp:revision>
  <cp:lastPrinted>2017-07-20T15:00:00Z</cp:lastPrinted>
  <dcterms:created xsi:type="dcterms:W3CDTF">2018-02-26T09:24:00Z</dcterms:created>
  <dcterms:modified xsi:type="dcterms:W3CDTF">2018-04-23T13:20:00Z</dcterms:modified>
</cp:coreProperties>
</file>